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8519C6">
        <w:rPr>
          <w:rFonts w:ascii="GHEA Grapalat" w:hAnsi="GHEA Grapalat"/>
          <w:i w:val="0"/>
          <w:sz w:val="24"/>
          <w:szCs w:val="24"/>
          <w:lang w:val="en-US"/>
        </w:rPr>
        <w:t>12</w:t>
      </w:r>
      <w:r w:rsidRPr="001977F8">
        <w:rPr>
          <w:rFonts w:ascii="GHEA Grapalat" w:hAnsi="GHEA Grapalat"/>
          <w:i w:val="0"/>
          <w:sz w:val="24"/>
          <w:szCs w:val="24"/>
        </w:rPr>
        <w:t>.</w:t>
      </w:r>
      <w:r w:rsidR="00D61842">
        <w:rPr>
          <w:rFonts w:ascii="GHEA Grapalat" w:hAnsi="GHEA Grapalat"/>
          <w:i w:val="0"/>
          <w:sz w:val="24"/>
          <w:szCs w:val="24"/>
          <w:lang w:val="hy-AM"/>
        </w:rPr>
        <w:t>12</w:t>
      </w:r>
      <w:r w:rsidR="00D61842">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w:t>
      </w:r>
      <w:r w:rsidR="00D61842">
        <w:rPr>
          <w:rFonts w:ascii="GHEA Grapalat" w:hAnsi="GHEA Grapalat"/>
          <w:i w:val="0"/>
          <w:sz w:val="24"/>
          <w:szCs w:val="24"/>
          <w:lang w:val="en-US"/>
        </w:rPr>
        <w:t>6</w:t>
      </w:r>
      <w:r>
        <w:rPr>
          <w:rFonts w:ascii="GHEA Grapalat" w:hAnsi="GHEA Grapalat"/>
          <w:i w:val="0"/>
          <w:sz w:val="24"/>
          <w:szCs w:val="24"/>
        </w:rPr>
        <w:t>/</w:t>
      </w:r>
      <w:r w:rsidR="00D61842">
        <w:rPr>
          <w:rFonts w:ascii="GHEA Grapalat" w:hAnsi="GHEA Grapalat"/>
          <w:i w:val="0"/>
          <w:sz w:val="24"/>
          <w:szCs w:val="24"/>
        </w:rPr>
        <w:t>1</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502346" w:rsidRPr="009A58DF" w:rsidRDefault="00502346" w:rsidP="00502346">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на поставку металлических конструкций</w:t>
      </w:r>
      <w:r w:rsidRPr="002C41D1">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8519C6">
        <w:rPr>
          <w:rFonts w:ascii="GHEA Grapalat" w:hAnsi="GHEA Grapalat"/>
          <w:i w:val="0"/>
          <w:sz w:val="24"/>
          <w:szCs w:val="24"/>
        </w:rPr>
        <w:t>22</w:t>
      </w:r>
      <w:r w:rsidR="004F3953">
        <w:rPr>
          <w:rFonts w:ascii="GHEA Grapalat" w:hAnsi="GHEA Grapalat"/>
          <w:i w:val="0"/>
          <w:sz w:val="24"/>
          <w:szCs w:val="24"/>
        </w:rPr>
        <w:t>.1</w:t>
      </w:r>
      <w:r w:rsidR="00D61842">
        <w:rPr>
          <w:rFonts w:ascii="GHEA Grapalat" w:hAnsi="GHEA Grapalat"/>
          <w:i w:val="0"/>
          <w:sz w:val="24"/>
          <w:szCs w:val="24"/>
          <w:lang w:val="en-US"/>
        </w:rPr>
        <w:t>2</w:t>
      </w:r>
      <w:r w:rsidRPr="005D44A2">
        <w:rPr>
          <w:rFonts w:ascii="GHEA Grapalat" w:hAnsi="GHEA Grapalat"/>
          <w:i w:val="0"/>
          <w:sz w:val="24"/>
          <w:szCs w:val="24"/>
        </w:rPr>
        <w:t>.2025г.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02346" w:rsidRPr="009F7C63" w:rsidRDefault="00502346" w:rsidP="00502346">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502346" w:rsidRPr="009F7C63" w:rsidRDefault="00502346" w:rsidP="00502346">
      <w:pPr>
        <w:ind w:firstLine="708"/>
        <w:jc w:val="both"/>
        <w:rPr>
          <w:rFonts w:ascii="GHEA Grapalat" w:hAnsi="GHEA Grapalat"/>
        </w:rPr>
      </w:pPr>
      <w:r w:rsidRPr="009F7C63">
        <w:rPr>
          <w:rFonts w:ascii="GHEA Grapalat" w:hAnsi="GHEA Grapalat"/>
        </w:rPr>
        <w:t xml:space="preserve">               тел. 010 54 39 80</w:t>
      </w:r>
    </w:p>
    <w:p w:rsidR="00502346" w:rsidRPr="003E4E74" w:rsidRDefault="00502346" w:rsidP="00502346">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502346" w:rsidRPr="009F7C63" w:rsidRDefault="00502346" w:rsidP="00502346">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lastRenderedPageBreak/>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BE1A63">
        <w:rPr>
          <w:rFonts w:ascii="GHEA Grapalat" w:hAnsi="GHEA Grapalat"/>
          <w:i/>
        </w:rPr>
        <w:t>2</w:t>
      </w:r>
      <w:r w:rsidR="00D61842">
        <w:rPr>
          <w:rFonts w:ascii="GHEA Grapalat" w:hAnsi="GHEA Grapalat"/>
          <w:i/>
          <w:lang w:val="en-US"/>
        </w:rPr>
        <w:t>6</w:t>
      </w:r>
      <w:r w:rsidR="00D61842">
        <w:rPr>
          <w:rFonts w:ascii="GHEA Grapalat" w:hAnsi="GHEA Grapalat"/>
          <w:i/>
        </w:rPr>
        <w:t>/1</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D61842">
        <w:rPr>
          <w:rFonts w:ascii="GHEA Grapalat" w:hAnsi="GHEA Grapalat"/>
          <w:i/>
        </w:rPr>
        <w:t>1</w:t>
      </w:r>
      <w:r w:rsidR="008519C6">
        <w:rPr>
          <w:rFonts w:ascii="GHEA Grapalat" w:hAnsi="GHEA Grapalat"/>
          <w:i/>
          <w:lang w:val="en-US"/>
        </w:rPr>
        <w:t>2</w:t>
      </w:r>
      <w:r w:rsidR="00D61842">
        <w:rPr>
          <w:rFonts w:ascii="GHEA Grapalat" w:hAnsi="GHEA Grapalat"/>
          <w:i/>
        </w:rPr>
        <w:t>.12</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502346" w:rsidRPr="00C90F08" w:rsidRDefault="00502346" w:rsidP="00502346">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9A58DF">
        <w:rPr>
          <w:rFonts w:ascii="GHEA Grapalat" w:hAnsi="GHEA Grapalat"/>
        </w:rPr>
        <w:t>МЕТАЛЛИЧЕСКИХ КОНСТРУКЦИЙ</w:t>
      </w:r>
      <w:r w:rsidRPr="002C41D1" w:rsidDel="0002794E">
        <w:rPr>
          <w:rFonts w:ascii="GHEA Grapalat" w:hAnsi="GHEA Grapalat"/>
        </w:rPr>
        <w:t xml:space="preserve"> </w:t>
      </w:r>
      <w:r w:rsidRPr="00016450">
        <w:rPr>
          <w:rFonts w:ascii="GHEA Grapalat" w:hAnsi="GHEA Grapalat"/>
        </w:rPr>
        <w:t xml:space="preserve"> ДЛЯ НУЖД </w:t>
      </w:r>
    </w:p>
    <w:p w:rsidR="00502346" w:rsidRPr="002106B9" w:rsidRDefault="00502346" w:rsidP="00502346">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5E6F75" w:rsidRPr="009044F1" w:rsidRDefault="005E6F75" w:rsidP="005E6F75">
      <w:pPr>
        <w:widowControl w:val="0"/>
        <w:spacing w:after="160"/>
        <w:jc w:val="center"/>
        <w:rPr>
          <w:rFonts w:ascii="GHEA Grapalat" w:hAnsi="GHEA Grapalat"/>
          <w:b/>
        </w:rPr>
      </w:pPr>
      <w:r w:rsidRPr="009044F1">
        <w:rPr>
          <w:rFonts w:ascii="GHEA Grapalat" w:hAnsi="GHEA Grapalat"/>
          <w:b/>
        </w:rPr>
        <w:lastRenderedPageBreak/>
        <w:t>СОДЕРЖАНИЕ</w:t>
      </w:r>
    </w:p>
    <w:p w:rsidR="00502346" w:rsidRPr="009044F1" w:rsidRDefault="00502346" w:rsidP="00502346">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502346" w:rsidRPr="002106B9" w:rsidRDefault="00502346" w:rsidP="00502346">
      <w:pPr>
        <w:pStyle w:val="BodyText"/>
        <w:widowControl w:val="0"/>
        <w:spacing w:after="160" w:line="360" w:lineRule="auto"/>
        <w:ind w:right="-7"/>
        <w:jc w:val="center"/>
        <w:rPr>
          <w:rFonts w:ascii="GHEA Grapalat" w:hAnsi="GHEA Grapalat"/>
          <w:b/>
        </w:rPr>
      </w:pPr>
      <w:r w:rsidRPr="008273C8">
        <w:rPr>
          <w:rFonts w:ascii="GHEA Grapalat" w:hAnsi="GHEA Grapalat"/>
          <w:b/>
        </w:rPr>
        <w:t>МЕТАЛЛИЧЕСКИХ КОНСТРУКЦИЙ</w:t>
      </w:r>
      <w:r w:rsidRPr="00FD14D7" w:rsidDel="0002794E">
        <w:rPr>
          <w:rFonts w:ascii="GHEA Grapalat" w:hAnsi="GHEA Grapalat"/>
          <w:b/>
        </w:rPr>
        <w:t xml:space="preserve"> </w:t>
      </w:r>
      <w:r>
        <w:rPr>
          <w:rFonts w:ascii="GHEA Grapalat" w:hAnsi="GHEA Grapalat"/>
          <w:b/>
        </w:rPr>
        <w:t xml:space="preserve">ДЛЯ НУЖД </w:t>
      </w:r>
      <w:r w:rsidRPr="002106B9">
        <w:rPr>
          <w:rFonts w:ascii="GHEA Grapalat" w:hAnsi="GHEA Grapalat"/>
          <w:b/>
        </w:rPr>
        <w:t>ЗАО “Ергорсвет”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519C6" w:rsidRPr="00131A88" w:rsidRDefault="008519C6" w:rsidP="008519C6">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Pr="003A1EBB">
        <w:rPr>
          <w:rFonts w:ascii="GHEA Grapalat" w:hAnsi="GHEA Grapalat"/>
        </w:rPr>
        <w:tab/>
      </w:r>
      <w:r w:rsidRPr="00131A88">
        <w:rPr>
          <w:rFonts w:ascii="GHEA Grapalat" w:hAnsi="GHEA Grapalat"/>
          <w:b/>
        </w:rPr>
        <w:t>Обеспечение заявки</w:t>
      </w:r>
      <w:r w:rsidRPr="00BD39D8">
        <w:rPr>
          <w:rFonts w:ascii="GHEA Grapalat" w:hAnsi="GHEA Grapalat"/>
          <w:b/>
        </w:rPr>
        <w:t xml:space="preserve"> за </w:t>
      </w:r>
      <w:r>
        <w:rPr>
          <w:rFonts w:ascii="GHEA Grapalat" w:hAnsi="GHEA Grapalat"/>
          <w:b/>
          <w:lang w:val="en-US"/>
        </w:rPr>
        <w:t>1</w:t>
      </w:r>
      <w:r w:rsidRPr="00BD39D8">
        <w:rPr>
          <w:rFonts w:ascii="GHEA Grapalat" w:hAnsi="GHEA Grapalat"/>
          <w:b/>
        </w:rPr>
        <w:t>-й</w:t>
      </w:r>
      <w:r>
        <w:rPr>
          <w:rFonts w:ascii="GHEA Grapalat" w:hAnsi="GHEA Grapalat"/>
          <w:b/>
        </w:rPr>
        <w:t xml:space="preserve"> </w:t>
      </w:r>
      <w:r w:rsidRPr="00BD39D8">
        <w:rPr>
          <w:rFonts w:ascii="GHEA Grapalat" w:hAnsi="GHEA Grapalat"/>
          <w:b/>
        </w:rPr>
        <w:t>лот</w:t>
      </w:r>
      <w:r w:rsidRPr="00131A88">
        <w:rPr>
          <w:rStyle w:val="FootnoteReference"/>
          <w:rFonts w:ascii="GHEA Grapalat" w:hAnsi="GHEA Grapalat"/>
          <w:b/>
        </w:rPr>
        <w:footnoteReference w:id="1"/>
      </w:r>
      <w:r w:rsidRPr="00131A88">
        <w:rPr>
          <w:rFonts w:ascii="GHEA Grapalat" w:hAnsi="GHEA Grapalat"/>
          <w:b/>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BE1A63">
        <w:rPr>
          <w:rFonts w:ascii="GHEA Grapalat" w:hAnsi="GHEA Grapalat"/>
        </w:rPr>
        <w:t>2</w:t>
      </w:r>
      <w:r w:rsidR="00D61842">
        <w:rPr>
          <w:rFonts w:ascii="GHEA Grapalat" w:hAnsi="GHEA Grapalat"/>
          <w:lang w:val="en-US"/>
        </w:rPr>
        <w:t>6</w:t>
      </w:r>
      <w:r w:rsidR="00BE1A63">
        <w:rPr>
          <w:rFonts w:ascii="GHEA Grapalat" w:hAnsi="GHEA Grapalat"/>
        </w:rPr>
        <w:t>/</w:t>
      </w:r>
      <w:r w:rsidR="00D61842">
        <w:rPr>
          <w:rFonts w:ascii="GHEA Grapalat" w:hAnsi="GHEA Grapalat"/>
        </w:rPr>
        <w:t>1</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44D88" w:rsidRPr="00E75F64" w:rsidRDefault="00744D88" w:rsidP="00744D8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744D88" w:rsidRDefault="00F40F49" w:rsidP="00744D88">
      <w:pPr>
        <w:pStyle w:val="BodyTextIndent"/>
        <w:spacing w:line="240" w:lineRule="auto"/>
        <w:jc w:val="left"/>
        <w:rPr>
          <w:rFonts w:ascii="GHEA Grapalat" w:hAnsi="GHEA Grapalat"/>
          <w:i w:val="0"/>
          <w:lang w:val="af-ZA"/>
        </w:rPr>
      </w:pPr>
      <w:hyperlink r:id="rId9" w:history="1">
        <w:r w:rsidR="00744D88" w:rsidRPr="009A4E55">
          <w:rPr>
            <w:rStyle w:val="Hyperlink"/>
            <w:rFonts w:ascii="GHEA Grapalat" w:hAnsi="GHEA Grapalat"/>
            <w:i w:val="0"/>
            <w:lang w:val="hy-AM"/>
          </w:rPr>
          <w:t>narine</w:t>
        </w:r>
        <w:r w:rsidR="00744D88" w:rsidRPr="009A4E55">
          <w:rPr>
            <w:rStyle w:val="Hyperlink"/>
            <w:rFonts w:ascii="GHEA Grapalat" w:hAnsi="GHEA Grapalat"/>
            <w:i w:val="0"/>
            <w:lang w:val="af-ZA"/>
          </w:rPr>
          <w:t>.abrahamyan@yerevan.am</w:t>
        </w:r>
      </w:hyperlink>
      <w:r w:rsidR="00744D88"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7D2AB2" w:rsidRPr="007D2AB2">
        <w:rPr>
          <w:rFonts w:ascii="GHEA Grapalat" w:hAnsi="GHEA Grapalat"/>
          <w:i w:val="0"/>
          <w:sz w:val="24"/>
          <w:szCs w:val="24"/>
        </w:rPr>
        <w:t xml:space="preserve">металлических конструкций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 xml:space="preserve"> </w:t>
      </w:r>
      <w:r w:rsidR="00D61842">
        <w:rPr>
          <w:rFonts w:ascii="GHEA Grapalat" w:hAnsi="GHEA Grapalat"/>
          <w:i w:val="0"/>
          <w:sz w:val="24"/>
          <w:szCs w:val="24"/>
        </w:rPr>
        <w:t>5</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51576C" w:rsidTr="00A53506">
        <w:trPr>
          <w:jc w:val="center"/>
        </w:trPr>
        <w:tc>
          <w:tcPr>
            <w:tcW w:w="4066" w:type="dxa"/>
            <w:gridSpan w:val="2"/>
            <w:vAlign w:val="center"/>
          </w:tcPr>
          <w:p w:rsidR="00251369" w:rsidRPr="0051576C" w:rsidRDefault="00251369" w:rsidP="00A53506">
            <w:pPr>
              <w:pStyle w:val="BodyTextIndent2"/>
              <w:widowControl w:val="0"/>
              <w:spacing w:after="120" w:line="240" w:lineRule="auto"/>
              <w:ind w:firstLine="0"/>
              <w:jc w:val="center"/>
              <w:rPr>
                <w:rFonts w:ascii="GHEA Grapalat" w:hAnsi="GHEA Grapalat"/>
                <w:b/>
                <w:i/>
                <w:sz w:val="24"/>
                <w:szCs w:val="24"/>
              </w:rPr>
            </w:pPr>
            <w:r w:rsidRPr="0051576C">
              <w:rPr>
                <w:rFonts w:ascii="GHEA Grapalat" w:hAnsi="GHEA Grapalat"/>
                <w:b/>
                <w:i/>
                <w:sz w:val="24"/>
                <w:szCs w:val="24"/>
              </w:rPr>
              <w:t>Лотов</w:t>
            </w:r>
          </w:p>
        </w:tc>
        <w:tc>
          <w:tcPr>
            <w:tcW w:w="5168" w:type="dxa"/>
            <w:vMerge w:val="restart"/>
            <w:vAlign w:val="center"/>
          </w:tcPr>
          <w:p w:rsidR="00251369" w:rsidRPr="0051576C" w:rsidRDefault="00251369" w:rsidP="00A53506">
            <w:pPr>
              <w:pStyle w:val="BodyTextIndent2"/>
              <w:widowControl w:val="0"/>
              <w:spacing w:after="120" w:line="240" w:lineRule="auto"/>
              <w:ind w:firstLine="0"/>
              <w:jc w:val="center"/>
              <w:rPr>
                <w:rFonts w:ascii="GHEA Grapalat" w:hAnsi="GHEA Grapalat"/>
                <w:b/>
                <w:i/>
                <w:sz w:val="24"/>
                <w:szCs w:val="24"/>
              </w:rPr>
            </w:pPr>
            <w:r w:rsidRPr="0051576C">
              <w:rPr>
                <w:rFonts w:ascii="GHEA Grapalat" w:hAnsi="GHEA Grapalat"/>
                <w:b/>
                <w:i/>
                <w:sz w:val="24"/>
                <w:szCs w:val="24"/>
              </w:rPr>
              <w:t>Наименование лота</w:t>
            </w:r>
          </w:p>
        </w:tc>
      </w:tr>
      <w:tr w:rsidR="00251369" w:rsidRPr="0051576C" w:rsidTr="00A53506">
        <w:trPr>
          <w:jc w:val="center"/>
        </w:trPr>
        <w:tc>
          <w:tcPr>
            <w:tcW w:w="1530" w:type="dxa"/>
            <w:vAlign w:val="center"/>
          </w:tcPr>
          <w:p w:rsidR="00251369" w:rsidRPr="0051576C" w:rsidRDefault="00251369" w:rsidP="00A53506">
            <w:pPr>
              <w:pStyle w:val="BodyTextIndent2"/>
              <w:widowControl w:val="0"/>
              <w:spacing w:line="240" w:lineRule="auto"/>
              <w:ind w:firstLine="0"/>
              <w:jc w:val="center"/>
              <w:rPr>
                <w:rFonts w:ascii="GHEA Grapalat" w:hAnsi="GHEA Grapalat"/>
                <w:sz w:val="24"/>
                <w:szCs w:val="24"/>
              </w:rPr>
            </w:pPr>
            <w:r w:rsidRPr="0051576C">
              <w:rPr>
                <w:rFonts w:ascii="GHEA Grapalat" w:hAnsi="GHEA Grapalat"/>
                <w:b/>
                <w:i/>
                <w:sz w:val="24"/>
                <w:szCs w:val="24"/>
              </w:rPr>
              <w:t>Номера</w:t>
            </w:r>
          </w:p>
        </w:tc>
        <w:tc>
          <w:tcPr>
            <w:tcW w:w="2536" w:type="dxa"/>
            <w:vAlign w:val="center"/>
          </w:tcPr>
          <w:p w:rsidR="00251369" w:rsidRPr="0051576C" w:rsidRDefault="00251369" w:rsidP="00A53506">
            <w:pPr>
              <w:pStyle w:val="BodyTextIndent2"/>
              <w:widowControl w:val="0"/>
              <w:spacing w:line="240" w:lineRule="auto"/>
              <w:ind w:firstLine="0"/>
              <w:jc w:val="center"/>
              <w:rPr>
                <w:rFonts w:ascii="GHEA Grapalat" w:hAnsi="GHEA Grapalat"/>
                <w:b/>
                <w:i/>
                <w:sz w:val="24"/>
                <w:szCs w:val="24"/>
                <w:lang w:val="en-US"/>
              </w:rPr>
            </w:pPr>
            <w:r w:rsidRPr="0051576C">
              <w:rPr>
                <w:rFonts w:ascii="GHEA Grapalat" w:hAnsi="GHEA Grapalat"/>
                <w:b/>
                <w:i/>
                <w:sz w:val="24"/>
                <w:szCs w:val="24"/>
              </w:rPr>
              <w:t>Цена закупки</w:t>
            </w:r>
          </w:p>
          <w:p w:rsidR="00251369" w:rsidRPr="0051576C" w:rsidRDefault="00251369" w:rsidP="00A53506">
            <w:pPr>
              <w:widowControl w:val="0"/>
              <w:jc w:val="center"/>
              <w:rPr>
                <w:rFonts w:ascii="GHEA Grapalat" w:hAnsi="GHEA Grapalat"/>
                <w:lang w:val="en-US"/>
              </w:rPr>
            </w:pPr>
            <w:r w:rsidRPr="0051576C">
              <w:rPr>
                <w:rFonts w:ascii="GHEA Grapalat" w:hAnsi="GHEA Grapalat"/>
              </w:rPr>
              <w:t>драмов РА</w:t>
            </w:r>
            <w:r w:rsidRPr="0051576C">
              <w:rPr>
                <w:rFonts w:ascii="GHEA Grapalat" w:hAnsi="GHEA Grapalat"/>
                <w:lang w:val="en-US"/>
              </w:rPr>
              <w:t xml:space="preserve"> </w:t>
            </w:r>
          </w:p>
        </w:tc>
        <w:tc>
          <w:tcPr>
            <w:tcW w:w="5168" w:type="dxa"/>
            <w:vMerge/>
            <w:vAlign w:val="center"/>
          </w:tcPr>
          <w:p w:rsidR="00251369" w:rsidRPr="0051576C" w:rsidRDefault="00251369" w:rsidP="00A53506">
            <w:pPr>
              <w:pStyle w:val="BodyTextIndent2"/>
              <w:widowControl w:val="0"/>
              <w:spacing w:after="120" w:line="240" w:lineRule="auto"/>
              <w:ind w:firstLine="0"/>
              <w:rPr>
                <w:rFonts w:ascii="GHEA Grapalat" w:hAnsi="GHEA Grapalat"/>
                <w:b/>
                <w:i/>
                <w:sz w:val="24"/>
                <w:szCs w:val="24"/>
              </w:rPr>
            </w:pP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sidRPr="0051576C">
              <w:rPr>
                <w:rFonts w:ascii="GHEA Grapalat" w:hAnsi="GHEA Grapalat" w:cs="Arial"/>
                <w:lang w:val="en-US"/>
              </w:rPr>
              <w:t>1</w:t>
            </w:r>
            <w:r w:rsidRPr="0051576C">
              <w:rPr>
                <w:rFonts w:ascii="GHEA Grapalat" w:hAnsi="GHEA Grapalat" w:cs="Arial"/>
              </w:rPr>
              <w:t xml:space="preserve"> </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27860000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108*4</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sidRPr="0051576C">
              <w:rPr>
                <w:rFonts w:ascii="GHEA Grapalat" w:hAnsi="GHEA Grapalat" w:cs="Arial"/>
                <w:lang w:val="en-US"/>
              </w:rPr>
              <w:t>2</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1488000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89*3</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3</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2119230</w:t>
            </w:r>
          </w:p>
        </w:tc>
        <w:tc>
          <w:tcPr>
            <w:tcW w:w="5168" w:type="dxa"/>
            <w:vAlign w:val="center"/>
          </w:tcPr>
          <w:p w:rsidR="00D61842" w:rsidRDefault="00D61842" w:rsidP="00D61842">
            <w:pPr>
              <w:rPr>
                <w:rFonts w:ascii="Arial LatArm" w:hAnsi="Arial LatArm" w:cs="Calibri"/>
                <w:color w:val="000000"/>
                <w:sz w:val="22"/>
                <w:szCs w:val="22"/>
              </w:rPr>
            </w:pPr>
            <w:r>
              <w:rPr>
                <w:rFonts w:ascii="Calibri" w:hAnsi="Calibri" w:cs="Calibri"/>
                <w:color w:val="000000"/>
                <w:sz w:val="22"/>
                <w:szCs w:val="22"/>
              </w:rPr>
              <w:t>Металлическая</w:t>
            </w:r>
            <w:r>
              <w:rPr>
                <w:rFonts w:ascii="Arial LatArm" w:hAnsi="Arial LatArm" w:cs="Calibri"/>
                <w:color w:val="000000"/>
                <w:sz w:val="22"/>
                <w:szCs w:val="22"/>
              </w:rPr>
              <w:t xml:space="preserve"> </w:t>
            </w:r>
            <w:r>
              <w:rPr>
                <w:rFonts w:ascii="Calibri" w:hAnsi="Calibri" w:cs="Calibri"/>
                <w:color w:val="000000"/>
                <w:sz w:val="22"/>
                <w:szCs w:val="22"/>
              </w:rPr>
              <w:t>труба</w:t>
            </w:r>
            <w:r>
              <w:rPr>
                <w:rFonts w:ascii="Arial LatArm" w:hAnsi="Arial LatArm" w:cs="Calibri"/>
                <w:color w:val="000000"/>
                <w:sz w:val="22"/>
                <w:szCs w:val="22"/>
              </w:rPr>
              <w:t xml:space="preserve">  </w:t>
            </w:r>
            <w:r>
              <w:rPr>
                <w:rFonts w:ascii="Calibri" w:hAnsi="Calibri" w:cs="Calibri"/>
                <w:color w:val="000000"/>
                <w:sz w:val="22"/>
                <w:szCs w:val="22"/>
              </w:rPr>
              <w:t>Ф</w:t>
            </w:r>
            <w:r>
              <w:rPr>
                <w:rFonts w:ascii="Arial LatArm" w:hAnsi="Arial LatArm" w:cs="Calibri"/>
                <w:color w:val="000000"/>
                <w:sz w:val="22"/>
                <w:szCs w:val="22"/>
              </w:rPr>
              <w:t xml:space="preserve"> 76*3</w:t>
            </w:r>
            <w:r>
              <w:rPr>
                <w:rFonts w:ascii="Calibri" w:hAnsi="Calibri" w:cs="Calibri"/>
                <w:color w:val="000000"/>
                <w:sz w:val="22"/>
                <w:szCs w:val="22"/>
              </w:rPr>
              <w:t>мм</w:t>
            </w:r>
            <w:r>
              <w:rPr>
                <w:rFonts w:ascii="Arial LatArm" w:hAnsi="Arial LatArm" w:cs="Calibri"/>
                <w:color w:val="000000"/>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4</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93000</w:t>
            </w:r>
          </w:p>
        </w:tc>
        <w:tc>
          <w:tcPr>
            <w:tcW w:w="5168" w:type="dxa"/>
            <w:vAlign w:val="center"/>
          </w:tcPr>
          <w:p w:rsidR="00D61842" w:rsidRDefault="00D61842" w:rsidP="00D61842">
            <w:pPr>
              <w:rPr>
                <w:rFonts w:ascii="Arial LatArm" w:hAnsi="Arial LatArm" w:cs="Calibri"/>
                <w:sz w:val="22"/>
                <w:szCs w:val="22"/>
              </w:rPr>
            </w:pPr>
            <w:r>
              <w:rPr>
                <w:rFonts w:ascii="Arial LatArm" w:hAnsi="Arial LatArm" w:cs="Calibri"/>
                <w:sz w:val="22"/>
                <w:szCs w:val="22"/>
              </w:rPr>
              <w:t xml:space="preserve"> </w:t>
            </w:r>
            <w:r>
              <w:rPr>
                <w:rFonts w:ascii="Calibri" w:hAnsi="Calibri" w:cs="Calibri"/>
                <w:sz w:val="22"/>
                <w:szCs w:val="22"/>
              </w:rPr>
              <w:t>Арматура</w:t>
            </w:r>
            <w:r>
              <w:rPr>
                <w:rFonts w:ascii="Arial LatArm" w:hAnsi="Arial LatArm" w:cs="Calibri"/>
                <w:sz w:val="22"/>
                <w:szCs w:val="22"/>
              </w:rPr>
              <w:t xml:space="preserve"> A-III </w:t>
            </w:r>
            <w:r>
              <w:rPr>
                <w:rFonts w:ascii="Calibri" w:hAnsi="Calibri" w:cs="Calibri"/>
                <w:sz w:val="22"/>
                <w:szCs w:val="22"/>
              </w:rPr>
              <w:t>Ф</w:t>
            </w:r>
            <w:r>
              <w:rPr>
                <w:rFonts w:ascii="Arial LatArm" w:hAnsi="Arial LatArm" w:cs="Calibri"/>
                <w:sz w:val="22"/>
                <w:szCs w:val="22"/>
              </w:rPr>
              <w:t xml:space="preserve"> 16</w:t>
            </w:r>
            <w:r>
              <w:rPr>
                <w:rFonts w:ascii="Calibri" w:hAnsi="Calibri" w:cs="Calibri"/>
                <w:sz w:val="22"/>
                <w:szCs w:val="22"/>
              </w:rPr>
              <w:t>мм</w:t>
            </w:r>
            <w:r>
              <w:rPr>
                <w:rFonts w:ascii="Arial LatArm" w:hAnsi="Arial LatArm" w:cs="Calibri"/>
                <w:sz w:val="22"/>
                <w:szCs w:val="22"/>
              </w:rPr>
              <w:t xml:space="preserve">, </w:t>
            </w:r>
          </w:p>
        </w:tc>
      </w:tr>
      <w:tr w:rsidR="00D61842" w:rsidRPr="0051576C" w:rsidTr="00A53506">
        <w:trPr>
          <w:trHeight w:val="476"/>
          <w:jc w:val="center"/>
        </w:trPr>
        <w:tc>
          <w:tcPr>
            <w:tcW w:w="1530" w:type="dxa"/>
            <w:vAlign w:val="center"/>
          </w:tcPr>
          <w:p w:rsidR="00D61842" w:rsidRPr="0051576C" w:rsidRDefault="00D61842" w:rsidP="00D61842">
            <w:pPr>
              <w:jc w:val="center"/>
              <w:rPr>
                <w:rFonts w:ascii="GHEA Grapalat" w:hAnsi="GHEA Grapalat" w:cs="Arial"/>
                <w:lang w:val="en-US"/>
              </w:rPr>
            </w:pPr>
            <w:r>
              <w:rPr>
                <w:rFonts w:ascii="GHEA Grapalat" w:hAnsi="GHEA Grapalat" w:cs="Arial"/>
                <w:lang w:val="en-US"/>
              </w:rPr>
              <w:t>5</w:t>
            </w:r>
          </w:p>
        </w:tc>
        <w:tc>
          <w:tcPr>
            <w:tcW w:w="2536" w:type="dxa"/>
            <w:vAlign w:val="center"/>
          </w:tcPr>
          <w:p w:rsidR="00D61842" w:rsidRDefault="00D61842" w:rsidP="00D61842">
            <w:pPr>
              <w:jc w:val="center"/>
              <w:rPr>
                <w:rFonts w:ascii="Arial LatArm" w:hAnsi="Arial LatArm" w:cs="Arial"/>
              </w:rPr>
            </w:pPr>
            <w:r w:rsidRPr="0051576C">
              <w:rPr>
                <w:rFonts w:ascii="GHEA Grapalat" w:hAnsi="GHEA Grapalat" w:cs="Arial"/>
              </w:rPr>
              <w:t>До</w:t>
            </w:r>
            <w:r>
              <w:rPr>
                <w:rFonts w:ascii="Arial LatArm" w:hAnsi="Arial LatArm" w:cs="Arial"/>
              </w:rPr>
              <w:t xml:space="preserve"> 1760000</w:t>
            </w:r>
          </w:p>
        </w:tc>
        <w:tc>
          <w:tcPr>
            <w:tcW w:w="5168" w:type="dxa"/>
            <w:vAlign w:val="center"/>
          </w:tcPr>
          <w:p w:rsidR="00D61842" w:rsidRDefault="00D61842" w:rsidP="00D61842">
            <w:pP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r>
              <w:rPr>
                <w:rFonts w:ascii="Arial LatArm" w:hAnsi="Arial LatArm" w:cs="Calibri"/>
              </w:rPr>
              <w:t xml:space="preserve"> </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w:t>
      </w:r>
      <w:r w:rsidR="00CB2FE2">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w:t>
      </w:r>
      <w:r w:rsidRPr="009044F1">
        <w:rPr>
          <w:rFonts w:ascii="GHEA Grapalat" w:hAnsi="GHEA Grapalat"/>
        </w:rPr>
        <w:lastRenderedPageBreak/>
        <w:t>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настоящего </w:t>
      </w:r>
      <w:r w:rsidRPr="00995804">
        <w:rPr>
          <w:rFonts w:ascii="GHEA Grapalat" w:hAnsi="GHEA Grapalat"/>
        </w:rPr>
        <w:lastRenderedPageBreak/>
        <w:t>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4F3D95" w:rsidRPr="002D6242">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w:t>
      </w:r>
      <w:r w:rsidR="00B82520" w:rsidRPr="00AA129F">
        <w:rPr>
          <w:rFonts w:ascii="GHEA Grapalat" w:hAnsi="GHEA Grapalat"/>
          <w:b/>
          <w:sz w:val="24"/>
          <w:szCs w:val="24"/>
        </w:rPr>
        <w:lastRenderedPageBreak/>
        <w:t xml:space="preserve">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4"/>
        <w:t>7</w:t>
      </w:r>
      <w:r w:rsidR="005F25EF" w:rsidRPr="00AA129F">
        <w:rPr>
          <w:rFonts w:ascii="GHEA Grapalat" w:hAnsi="GHEA Grapalat" w:cs="Sylfaen"/>
          <w:b/>
          <w:sz w:val="24"/>
          <w:szCs w:val="24"/>
        </w:rPr>
        <w:t>:</w:t>
      </w:r>
      <w:r w:rsidR="00932115" w:rsidRPr="00AA129F">
        <w:rPr>
          <w:b/>
        </w:rPr>
        <w:t xml:space="preserve"> </w:t>
      </w:r>
    </w:p>
    <w:p w:rsidR="00B67CCD" w:rsidRDefault="001C668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8519C6" w:rsidRPr="009044F1" w:rsidRDefault="008519C6" w:rsidP="008519C6">
      <w:pPr>
        <w:widowControl w:val="0"/>
        <w:tabs>
          <w:tab w:val="left" w:pos="1134"/>
        </w:tabs>
        <w:spacing w:after="160"/>
        <w:ind w:firstLine="567"/>
        <w:jc w:val="both"/>
        <w:rPr>
          <w:rFonts w:ascii="GHEA Grapalat" w:hAnsi="GHEA Grapalat" w:cs="Sylfaen"/>
        </w:rPr>
      </w:pPr>
      <w:r>
        <w:rPr>
          <w:rFonts w:ascii="GHEA Grapalat" w:hAnsi="GHEA Grapalat"/>
        </w:rPr>
        <w:t>4</w:t>
      </w:r>
      <w:r w:rsidRPr="009044F1">
        <w:rPr>
          <w:rFonts w:ascii="GHEA Grapalat" w:hAnsi="GHEA Grapalat"/>
        </w:rPr>
        <w:t>)</w:t>
      </w:r>
      <w:r w:rsidRPr="005114D0">
        <w:rPr>
          <w:rFonts w:ascii="GHEA Grapalat" w:hAnsi="GHEA Grapalat"/>
        </w:rPr>
        <w:tab/>
      </w:r>
      <w:r w:rsidRPr="00084009">
        <w:rPr>
          <w:rFonts w:ascii="GHEA Grapalat" w:hAnsi="GHEA Grapalat"/>
          <w:b/>
        </w:rPr>
        <w:t>обеспечение заявки</w:t>
      </w:r>
      <w:r w:rsidRPr="00BD39D8">
        <w:rPr>
          <w:rFonts w:ascii="GHEA Grapalat" w:hAnsi="GHEA Grapalat"/>
          <w:b/>
        </w:rPr>
        <w:t xml:space="preserve"> за </w:t>
      </w:r>
      <w:r>
        <w:rPr>
          <w:rFonts w:ascii="GHEA Grapalat" w:hAnsi="GHEA Grapalat"/>
          <w:b/>
          <w:lang w:val="en-US"/>
        </w:rPr>
        <w:t>1</w:t>
      </w:r>
      <w:r w:rsidRPr="00BD39D8">
        <w:rPr>
          <w:rFonts w:ascii="GHEA Grapalat" w:hAnsi="GHEA Grapalat"/>
          <w:b/>
        </w:rPr>
        <w:t>-й лот</w:t>
      </w:r>
      <w:r>
        <w:rPr>
          <w:rFonts w:ascii="GHEA Grapalat" w:hAnsi="GHEA Grapalat"/>
          <w:b/>
          <w:lang w:val="hy-AM"/>
        </w:rPr>
        <w:t xml:space="preserve"> </w:t>
      </w:r>
      <w:r w:rsidRPr="00084009">
        <w:rPr>
          <w:rFonts w:ascii="GHEA Grapalat" w:hAnsi="GHEA Grapalat"/>
          <w:b/>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w:t>
      </w:r>
      <w:r w:rsidRPr="009044F1">
        <w:rPr>
          <w:rFonts w:ascii="GHEA Grapalat" w:hAnsi="GHEA Grapalat"/>
          <w:sz w:val="24"/>
          <w:szCs w:val="24"/>
        </w:rPr>
        <w:lastRenderedPageBreak/>
        <w:t xml:space="preserve">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341DD2" w:rsidRPr="00221C7B" w:rsidRDefault="00341DD2" w:rsidP="00341DD2">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rsidR="00341DD2" w:rsidRPr="00084009" w:rsidRDefault="00341DD2" w:rsidP="00341DD2">
      <w:pPr>
        <w:widowControl w:val="0"/>
        <w:tabs>
          <w:tab w:val="left" w:pos="1134"/>
        </w:tabs>
        <w:spacing w:after="160"/>
        <w:ind w:firstLine="567"/>
        <w:jc w:val="both"/>
        <w:rPr>
          <w:rFonts w:ascii="GHEA Grapalat" w:hAnsi="GHEA Grapalat"/>
          <w:b/>
        </w:rPr>
      </w:pPr>
      <w:r w:rsidRPr="009044F1">
        <w:rPr>
          <w:rFonts w:ascii="GHEA Grapalat" w:hAnsi="GHEA Grapalat"/>
        </w:rPr>
        <w:t>7.1.</w:t>
      </w:r>
      <w:r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Pr="00BD39D8">
        <w:rPr>
          <w:rFonts w:ascii="GHEA Grapalat" w:hAnsi="GHEA Grapalat"/>
          <w:b/>
        </w:rPr>
        <w:t>за</w:t>
      </w:r>
      <w:r w:rsidRPr="00F63B41">
        <w:rPr>
          <w:rFonts w:ascii="GHEA Grapalat" w:hAnsi="GHEA Grapalat"/>
          <w:b/>
        </w:rPr>
        <w:t xml:space="preserve"> </w:t>
      </w:r>
      <w:r>
        <w:rPr>
          <w:rFonts w:ascii="GHEA Grapalat" w:hAnsi="GHEA Grapalat"/>
          <w:b/>
          <w:lang w:val="en-US"/>
        </w:rPr>
        <w:t>1</w:t>
      </w:r>
      <w:r w:rsidRPr="00BD39D8">
        <w:rPr>
          <w:rFonts w:ascii="GHEA Grapalat" w:hAnsi="GHEA Grapalat"/>
          <w:b/>
        </w:rPr>
        <w:t>-й</w:t>
      </w:r>
      <w:r w:rsidRPr="00F63B41">
        <w:rPr>
          <w:rFonts w:ascii="GHEA Grapalat" w:hAnsi="GHEA Grapalat"/>
          <w:b/>
        </w:rPr>
        <w:t xml:space="preserve"> </w:t>
      </w:r>
      <w:r w:rsidRPr="00BD39D8">
        <w:rPr>
          <w:rFonts w:ascii="GHEA Grapalat" w:hAnsi="GHEA Grapalat"/>
          <w:b/>
        </w:rPr>
        <w:t xml:space="preserve">лот </w:t>
      </w:r>
      <w:r w:rsidRPr="00084009">
        <w:rPr>
          <w:rFonts w:ascii="GHEA Grapalat" w:hAnsi="GHEA Grapalat"/>
          <w:b/>
        </w:rPr>
        <w:t>представляет обеспечение заявки.</w:t>
      </w:r>
    </w:p>
    <w:p w:rsidR="00341DD2" w:rsidRPr="009044F1" w:rsidRDefault="00341DD2" w:rsidP="00341DD2">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 (Приложение 3)</w:t>
      </w:r>
      <w:r w:rsidRPr="009044F1">
        <w:rPr>
          <w:rFonts w:ascii="GHEA Grapalat" w:hAnsi="GHEA Grapalat"/>
        </w:rPr>
        <w:t xml:space="preserve"> или наличных денег в размере, </w:t>
      </w:r>
      <w:r w:rsidRPr="00302F59">
        <w:rPr>
          <w:rFonts w:ascii="GHEA Grapalat" w:hAnsi="GHEA Grapalat"/>
          <w:b/>
        </w:rPr>
        <w:t>равном пяти процентам цены</w:t>
      </w:r>
      <w:r>
        <w:rPr>
          <w:rFonts w:ascii="GHEA Grapalat" w:hAnsi="GHEA Grapalat"/>
        </w:rPr>
        <w:t xml:space="preserve">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341DD2" w:rsidRPr="009044F1" w:rsidRDefault="00341DD2" w:rsidP="00341DD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341DD2" w:rsidRPr="009044F1" w:rsidRDefault="00341DD2" w:rsidP="00341DD2">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rsidR="00341DD2" w:rsidRPr="00EA262B" w:rsidRDefault="00341DD2" w:rsidP="00341DD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rsidR="00341DD2" w:rsidRPr="00B2678A" w:rsidRDefault="00341DD2" w:rsidP="00341DD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341DD2" w:rsidRPr="00B2678A" w:rsidRDefault="00341DD2" w:rsidP="00341DD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341DD2" w:rsidRPr="00681F45" w:rsidRDefault="00341DD2" w:rsidP="00341DD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rsidR="00341DD2" w:rsidRPr="00FF4B9E" w:rsidRDefault="00341DD2" w:rsidP="00341DD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rsidR="00341DD2" w:rsidRPr="00C35487" w:rsidRDefault="00341DD2" w:rsidP="00341DD2">
      <w:pPr>
        <w:widowControl w:val="0"/>
        <w:tabs>
          <w:tab w:val="left" w:pos="1134"/>
        </w:tabs>
        <w:spacing w:after="160"/>
        <w:ind w:firstLine="567"/>
        <w:jc w:val="both"/>
      </w:pPr>
      <w:r w:rsidRPr="009044F1">
        <w:rPr>
          <w:rFonts w:ascii="GHEA Grapalat" w:hAnsi="GHEA Grapalat"/>
        </w:rPr>
        <w:lastRenderedPageBreak/>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6"/>
        <w:t>9</w:t>
      </w:r>
    </w:p>
    <w:p w:rsidR="00341DD2" w:rsidRPr="009044F1" w:rsidRDefault="00341DD2" w:rsidP="00341DD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341DD2" w:rsidRPr="009044F1" w:rsidRDefault="00341DD2" w:rsidP="00341DD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341DD2" w:rsidRPr="009044F1" w:rsidRDefault="00341DD2" w:rsidP="00341DD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341DD2" w:rsidRPr="007F263C" w:rsidRDefault="00341DD2" w:rsidP="00341DD2">
      <w:pPr>
        <w:widowControl w:val="0"/>
        <w:tabs>
          <w:tab w:val="left" w:pos="1134"/>
        </w:tabs>
        <w:spacing w:after="160"/>
        <w:ind w:firstLine="567"/>
        <w:jc w:val="both"/>
        <w:rPr>
          <w:rFonts w:ascii="GHEA Grapalat" w:hAnsi="GHEA Grapalat"/>
        </w:rPr>
      </w:pPr>
      <w:r>
        <w:rPr>
          <w:rFonts w:ascii="GHEA Grapalat" w:hAnsi="GHEA Grapalat"/>
        </w:rPr>
        <w:t xml:space="preserve">7.4 </w:t>
      </w:r>
      <w:r w:rsidRPr="008D71AE">
        <w:rPr>
          <w:rFonts w:ascii="GHEA Grapalat" w:hAnsi="GHEA Grapalat"/>
          <w:b/>
        </w:rPr>
        <w:t xml:space="preserve">Обеспечение заявки должно быть действительно в течение </w:t>
      </w:r>
      <w:r w:rsidRPr="00BD39D8">
        <w:rPr>
          <w:rFonts w:ascii="GHEA Grapalat" w:hAnsi="GHEA Grapalat"/>
          <w:b/>
        </w:rPr>
        <w:t>120</w:t>
      </w:r>
      <w:r w:rsidRPr="008D71AE">
        <w:rPr>
          <w:rFonts w:ascii="Courier New" w:hAnsi="Courier New" w:cs="Courier New"/>
          <w:b/>
        </w:rPr>
        <w:t> </w:t>
      </w:r>
      <w:r w:rsidRPr="008D71AE">
        <w:rPr>
          <w:rFonts w:ascii="GHEA Grapalat" w:hAnsi="GHEA Grapalat"/>
          <w:b/>
        </w:rPr>
        <w:t>(</w:t>
      </w:r>
      <w:r w:rsidRPr="008D71AE">
        <w:rPr>
          <w:rFonts w:ascii="GHEA Grapalat" w:hAnsi="GHEA Grapalat"/>
          <w:b/>
          <w:i/>
        </w:rPr>
        <w:t>сто двадцати</w:t>
      </w:r>
      <w:r w:rsidRPr="008D71AE">
        <w:rPr>
          <w:rFonts w:ascii="GHEA Grapalat" w:hAnsi="GHEA Grapalat"/>
          <w:b/>
        </w:rPr>
        <w:t xml:space="preserve">) рабочих дней со дня подачи </w:t>
      </w:r>
      <w:r w:rsidRPr="009044F1">
        <w:rPr>
          <w:rFonts w:ascii="GHEA Grapalat" w:hAnsi="GHEA Grapalat"/>
        </w:rPr>
        <w:t>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rsidR="00341DD2" w:rsidRPr="007F263C" w:rsidRDefault="00341DD2" w:rsidP="00341DD2">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41DD2" w:rsidRPr="00996C18" w:rsidRDefault="00341DD2" w:rsidP="00341DD2">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B571A1" w:rsidRPr="00661596">
        <w:rPr>
          <w:rFonts w:ascii="GHEA Grapalat" w:hAnsi="GHEA Grapalat"/>
        </w:rPr>
        <w:t>7</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xml:space="preserve">, </w:t>
      </w:r>
      <w:r w:rsidR="00BB7A52" w:rsidRPr="00C87FA4">
        <w:rPr>
          <w:rFonts w:ascii="GHEA Grapalat" w:hAnsi="GHEA Grapalat"/>
          <w:sz w:val="24"/>
          <w:szCs w:val="24"/>
        </w:rPr>
        <w:lastRenderedPageBreak/>
        <w:t>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w:t>
      </w:r>
      <w:r w:rsidRPr="009044F1">
        <w:rPr>
          <w:rFonts w:ascii="GHEA Grapalat" w:hAnsi="GHEA Grapalat"/>
          <w:sz w:val="24"/>
          <w:szCs w:val="24"/>
        </w:rPr>
        <w:lastRenderedPageBreak/>
        <w:t>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w:t>
      </w:r>
      <w:r w:rsidR="0052468C" w:rsidRPr="00551FD6">
        <w:rPr>
          <w:rFonts w:ascii="GHEA Grapalat" w:hAnsi="GHEA Grapalat"/>
        </w:rPr>
        <w:lastRenderedPageBreak/>
        <w:t>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8.8.1 части 1 настоящего </w:t>
      </w:r>
      <w:r w:rsidRPr="00671189">
        <w:rPr>
          <w:rFonts w:ascii="GHEA Grapalat" w:hAnsi="GHEA Grapalat" w:cs="Sylfaen"/>
        </w:rPr>
        <w:lastRenderedPageBreak/>
        <w:t>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C21C0" w:rsidRPr="009044F1" w:rsidRDefault="00FC21C0" w:rsidP="00FC21C0">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FC21C0" w:rsidRDefault="00FC21C0" w:rsidP="00FC21C0">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5C7E85">
        <w:rPr>
          <w:rFonts w:ascii="GHEA Grapalat" w:hAnsi="GHEA Grapalat"/>
          <w:b/>
          <w:color w:val="000000" w:themeColor="text1"/>
        </w:rPr>
        <w:t>в 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Pr="005C7E85">
        <w:rPr>
          <w:rFonts w:ascii="GHEA Grapalat" w:hAnsi="GHEA Grapalat"/>
          <w:b/>
        </w:rPr>
        <w:t>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FC21C0" w:rsidRDefault="00FC21C0" w:rsidP="00FC21C0">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sidRPr="00E54569">
        <w:rPr>
          <w:rFonts w:ascii="GHEA Grapalat" w:hAnsi="GHEA Grapalat"/>
          <w:b/>
        </w:rPr>
        <w:t>15 процентам от</w:t>
      </w:r>
      <w:r>
        <w:rPr>
          <w:rFonts w:ascii="GHEA Grapalat" w:hAnsi="GHEA Grapalat"/>
        </w:rPr>
        <w:t xml:space="preserve">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p>
    <w:p w:rsidR="00FC21C0" w:rsidRDefault="00FC21C0" w:rsidP="00FC21C0">
      <w:pPr>
        <w:widowControl w:val="0"/>
        <w:tabs>
          <w:tab w:val="left" w:pos="1276"/>
        </w:tabs>
        <w:spacing w:after="160"/>
        <w:ind w:firstLine="567"/>
        <w:jc w:val="both"/>
        <w:rPr>
          <w:rFonts w:ascii="GHEA Grapalat" w:hAnsi="GHEA Grapalat"/>
        </w:rPr>
      </w:pPr>
      <w:r w:rsidRPr="00BD39D8">
        <w:rPr>
          <w:rFonts w:ascii="GHEA Grapalat" w:hAnsi="GHEA Grapalat"/>
          <w:b/>
        </w:rPr>
        <w:lastRenderedPageBreak/>
        <w:t xml:space="preserve">За </w:t>
      </w:r>
      <w:r w:rsidR="001437EF">
        <w:rPr>
          <w:rFonts w:ascii="GHEA Grapalat" w:hAnsi="GHEA Grapalat"/>
          <w:b/>
        </w:rPr>
        <w:t>1</w:t>
      </w:r>
      <w:r w:rsidRPr="00BD39D8">
        <w:rPr>
          <w:rFonts w:ascii="GHEA Grapalat" w:hAnsi="GHEA Grapalat"/>
          <w:b/>
        </w:rPr>
        <w:t>-й</w:t>
      </w:r>
      <w:r w:rsidRPr="00F63B41">
        <w:rPr>
          <w:rFonts w:ascii="GHEA Grapalat" w:hAnsi="GHEA Grapalat"/>
          <w:b/>
        </w:rPr>
        <w:t xml:space="preserve"> </w:t>
      </w:r>
      <w:r w:rsidRPr="00BD39D8">
        <w:rPr>
          <w:rFonts w:ascii="GHEA Grapalat" w:hAnsi="GHEA Grapalat"/>
          <w:b/>
        </w:rPr>
        <w:t>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FC21C0" w:rsidRPr="003D57AD" w:rsidRDefault="00FC21C0" w:rsidP="00FC21C0">
      <w:pPr>
        <w:widowControl w:val="0"/>
        <w:tabs>
          <w:tab w:val="left" w:pos="1276"/>
        </w:tabs>
        <w:spacing w:after="160"/>
        <w:ind w:firstLine="567"/>
        <w:jc w:val="both"/>
        <w:rPr>
          <w:rFonts w:ascii="GHEA Grapalat" w:hAnsi="GHEA Grapalat"/>
          <w:lang w:val="hy-AM"/>
        </w:rPr>
      </w:pPr>
      <w:r w:rsidRPr="00BD39D8">
        <w:rPr>
          <w:rFonts w:ascii="GHEA Grapalat" w:hAnsi="GHEA Grapalat"/>
          <w:b/>
        </w:rPr>
        <w:t xml:space="preserve">За </w:t>
      </w:r>
      <w:r w:rsidR="001437EF">
        <w:rPr>
          <w:rFonts w:ascii="GHEA Grapalat" w:hAnsi="GHEA Grapalat"/>
          <w:b/>
          <w:lang w:val="en-US"/>
        </w:rPr>
        <w:t>2</w:t>
      </w:r>
      <w:r w:rsidRPr="00BD39D8">
        <w:rPr>
          <w:rFonts w:ascii="GHEA Grapalat" w:hAnsi="GHEA Grapalat"/>
          <w:b/>
        </w:rPr>
        <w:t>-й</w:t>
      </w:r>
      <w:r w:rsidR="001437EF">
        <w:rPr>
          <w:rFonts w:ascii="GHEA Grapalat" w:hAnsi="GHEA Grapalat"/>
          <w:b/>
          <w:lang w:val="en-US"/>
        </w:rPr>
        <w:t xml:space="preserve">, </w:t>
      </w:r>
      <w:r w:rsidR="001437EF">
        <w:rPr>
          <w:rFonts w:ascii="GHEA Grapalat" w:hAnsi="GHEA Grapalat"/>
          <w:b/>
        </w:rPr>
        <w:t>3</w:t>
      </w:r>
      <w:r w:rsidR="001437EF" w:rsidRPr="00F63B41">
        <w:rPr>
          <w:rFonts w:ascii="GHEA Grapalat" w:hAnsi="GHEA Grapalat"/>
          <w:b/>
        </w:rPr>
        <w:t>-й</w:t>
      </w:r>
      <w:r w:rsidR="001437EF">
        <w:rPr>
          <w:rFonts w:ascii="GHEA Grapalat" w:hAnsi="GHEA Grapalat"/>
          <w:b/>
          <w:lang w:val="en-US"/>
        </w:rPr>
        <w:t>, 4</w:t>
      </w:r>
      <w:r w:rsidR="001437EF" w:rsidRPr="00F63B41">
        <w:rPr>
          <w:rFonts w:ascii="GHEA Grapalat" w:hAnsi="GHEA Grapalat"/>
          <w:b/>
        </w:rPr>
        <w:t>-й</w:t>
      </w:r>
      <w:r w:rsidRPr="00F63B41">
        <w:rPr>
          <w:rFonts w:ascii="GHEA Grapalat" w:hAnsi="GHEA Grapalat"/>
          <w:b/>
        </w:rPr>
        <w:t xml:space="preserve"> </w:t>
      </w:r>
      <w:r>
        <w:rPr>
          <w:rFonts w:ascii="GHEA Grapalat" w:hAnsi="GHEA Grapalat"/>
          <w:b/>
        </w:rPr>
        <w:t xml:space="preserve">и </w:t>
      </w:r>
      <w:r w:rsidR="001437EF">
        <w:rPr>
          <w:rFonts w:ascii="GHEA Grapalat" w:hAnsi="GHEA Grapalat"/>
          <w:b/>
          <w:lang w:val="en-US"/>
        </w:rPr>
        <w:t>5</w:t>
      </w:r>
      <w:r w:rsidRPr="00F63B41">
        <w:rPr>
          <w:rFonts w:ascii="GHEA Grapalat" w:hAnsi="GHEA Grapalat"/>
          <w:b/>
        </w:rPr>
        <w:t>-й</w:t>
      </w:r>
      <w:r w:rsidRPr="00BD39D8">
        <w:rPr>
          <w:rFonts w:ascii="GHEA Grapalat" w:hAnsi="GHEA Grapalat"/>
          <w:b/>
        </w:rPr>
        <w:t xml:space="preserve"> 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FC21C0" w:rsidRPr="00BF3E44" w:rsidRDefault="00FC21C0" w:rsidP="00FC21C0">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FC21C0" w:rsidRPr="00CE31A0" w:rsidRDefault="00FC21C0" w:rsidP="00FC21C0">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C21C0" w:rsidRPr="004408E1" w:rsidRDefault="00FC21C0" w:rsidP="00FC21C0">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FC21C0" w:rsidRDefault="00FC21C0" w:rsidP="00FC21C0">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FC21C0" w:rsidRPr="0052513C" w:rsidRDefault="00FC21C0" w:rsidP="00FC21C0">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C21C0" w:rsidRPr="0052513C" w:rsidRDefault="00FC21C0" w:rsidP="00FC21C0">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C21C0" w:rsidRPr="0052513C" w:rsidRDefault="00FC21C0" w:rsidP="00FC21C0">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FC21C0" w:rsidRPr="00564A46" w:rsidRDefault="00FC21C0" w:rsidP="00FC21C0">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FC21C0" w:rsidRPr="00564A46" w:rsidRDefault="00FC21C0" w:rsidP="00FC21C0">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C21C0" w:rsidRPr="00564A46" w:rsidRDefault="00FC21C0" w:rsidP="00FC21C0">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FC21C0" w:rsidRPr="00564A46" w:rsidRDefault="00FC21C0" w:rsidP="00FC21C0">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FC21C0" w:rsidRPr="00FF309F" w:rsidRDefault="00FC21C0" w:rsidP="00FC21C0">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FC21C0" w:rsidRDefault="00FC21C0" w:rsidP="00FC21C0">
      <w:pPr>
        <w:widowControl w:val="0"/>
        <w:tabs>
          <w:tab w:val="left" w:pos="1276"/>
        </w:tabs>
        <w:spacing w:after="160"/>
        <w:ind w:firstLine="567"/>
        <w:jc w:val="both"/>
        <w:rPr>
          <w:rFonts w:ascii="GHEA Grapalat" w:hAnsi="GHEA Grapalat"/>
        </w:rPr>
      </w:pPr>
      <w:r w:rsidRPr="00AC2B67">
        <w:rPr>
          <w:rFonts w:ascii="GHEA Grapalat" w:hAnsi="GHEA Grapalat" w:cs="Sylfaen"/>
          <w:b/>
        </w:rPr>
        <w:t xml:space="preserve">Обеспечение квалификации в виде банковской гарантии отобранный </w:t>
      </w:r>
      <w:r w:rsidRPr="00AC2B67">
        <w:rPr>
          <w:rFonts w:ascii="GHEA Grapalat" w:hAnsi="GHEA Grapalat" w:cs="Sylfaen"/>
          <w:b/>
        </w:rPr>
        <w:lastRenderedPageBreak/>
        <w:t>участник представляет согласно приложению 4.1</w:t>
      </w:r>
      <w:r w:rsidRPr="00801A4F">
        <w:rPr>
          <w:rFonts w:ascii="GHEA Grapalat" w:hAnsi="GHEA Grapalat" w:cs="Sylfaen"/>
        </w:rPr>
        <w:t>.</w:t>
      </w:r>
      <w:r>
        <w:rPr>
          <w:rStyle w:val="FootnoteReference"/>
          <w:rFonts w:ascii="GHEA Grapalat" w:hAnsi="GHEA Grapalat"/>
        </w:rPr>
        <w:footnoteReference w:customMarkFollows="1" w:id="9"/>
        <w:t>12</w:t>
      </w:r>
      <w:r w:rsidRPr="0027573B">
        <w:rPr>
          <w:rFonts w:ascii="GHEA Grapalat" w:hAnsi="GHEA Grapalat"/>
        </w:rPr>
        <w:t xml:space="preserve"> .</w:t>
      </w:r>
    </w:p>
    <w:p w:rsidR="00FC21C0" w:rsidRPr="00707948" w:rsidRDefault="00FC21C0" w:rsidP="00FC21C0">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FC21C0" w:rsidRPr="009044F1" w:rsidRDefault="00FC21C0" w:rsidP="00FC21C0">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FC21C0" w:rsidRDefault="00FC21C0" w:rsidP="00FC21C0">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263BCA">
        <w:rPr>
          <w:rFonts w:ascii="GHEA Grapalat" w:hAnsi="GHEA Grapalat"/>
          <w:b/>
        </w:rPr>
        <w:t>Размер обеспечения договора составляет 10 процентов от цены 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w:t>
      </w:r>
    </w:p>
    <w:p w:rsidR="00FC21C0" w:rsidRDefault="00FC21C0" w:rsidP="00FC21C0">
      <w:pPr>
        <w:widowControl w:val="0"/>
        <w:tabs>
          <w:tab w:val="left" w:pos="1276"/>
        </w:tabs>
        <w:spacing w:after="160"/>
        <w:ind w:firstLine="567"/>
        <w:jc w:val="both"/>
        <w:rPr>
          <w:rFonts w:ascii="GHEA Grapalat" w:hAnsi="GHEA Grapalat"/>
        </w:rPr>
      </w:pPr>
      <w:r>
        <w:rPr>
          <w:rFonts w:ascii="GHEA Grapalat" w:hAnsi="GHEA Grapalat"/>
          <w:b/>
        </w:rPr>
        <w:t xml:space="preserve">За </w:t>
      </w:r>
      <w:r w:rsidR="001437EF">
        <w:rPr>
          <w:rFonts w:ascii="GHEA Grapalat" w:hAnsi="GHEA Grapalat"/>
          <w:b/>
        </w:rPr>
        <w:t>1</w:t>
      </w:r>
      <w:r w:rsidRPr="00BD39D8">
        <w:rPr>
          <w:rFonts w:ascii="GHEA Grapalat" w:hAnsi="GHEA Grapalat"/>
          <w:b/>
        </w:rPr>
        <w:t>-й</w:t>
      </w:r>
      <w:r w:rsidRPr="00F63B41">
        <w:rPr>
          <w:rFonts w:ascii="GHEA Grapalat" w:hAnsi="GHEA Grapalat"/>
          <w:b/>
        </w:rPr>
        <w:t xml:space="preserve"> </w:t>
      </w:r>
      <w:r w:rsidRPr="00BD39D8">
        <w:rPr>
          <w:rFonts w:ascii="GHEA Grapalat" w:hAnsi="GHEA Grapalat"/>
          <w:b/>
        </w:rPr>
        <w:t>лот о</w:t>
      </w:r>
      <w:r w:rsidRPr="00263BCA">
        <w:rPr>
          <w:rFonts w:ascii="GHEA Grapalat" w:hAnsi="GHEA Grapalat"/>
          <w:b/>
        </w:rPr>
        <w:t>беспечение договора представляется в виде банковской гарантии (Приложение 5) или наличных денег</w:t>
      </w:r>
      <w:r w:rsidRPr="00263BCA">
        <w:rPr>
          <w:rStyle w:val="FootnoteReference"/>
          <w:rFonts w:ascii="GHEA Grapalat" w:hAnsi="GHEA Grapalat"/>
          <w:b/>
        </w:rPr>
        <w:footnoteReference w:customMarkFollows="1" w:id="10"/>
        <w:t>13</w:t>
      </w:r>
      <w:r>
        <w:rPr>
          <w:rFonts w:ascii="GHEA Grapalat" w:hAnsi="GHEA Grapalat"/>
        </w:rPr>
        <w:t>.</w:t>
      </w:r>
    </w:p>
    <w:p w:rsidR="00FC21C0" w:rsidRPr="00DD52A9" w:rsidRDefault="00FC21C0" w:rsidP="00FC21C0">
      <w:pPr>
        <w:widowControl w:val="0"/>
        <w:tabs>
          <w:tab w:val="left" w:pos="1276"/>
        </w:tabs>
        <w:spacing w:after="160"/>
        <w:ind w:firstLine="567"/>
        <w:jc w:val="both"/>
        <w:rPr>
          <w:rFonts w:ascii="GHEA Grapalat" w:hAnsi="GHEA Grapalat"/>
          <w:b/>
        </w:rPr>
      </w:pPr>
      <w:r w:rsidRPr="00BD39D8">
        <w:rPr>
          <w:rFonts w:ascii="GHEA Grapalat" w:hAnsi="GHEA Grapalat"/>
          <w:b/>
        </w:rPr>
        <w:t xml:space="preserve">За </w:t>
      </w:r>
      <w:r w:rsidR="001437EF">
        <w:rPr>
          <w:rFonts w:ascii="GHEA Grapalat" w:hAnsi="GHEA Grapalat"/>
          <w:b/>
          <w:lang w:val="en-US"/>
        </w:rPr>
        <w:t>2</w:t>
      </w:r>
      <w:r w:rsidR="001437EF" w:rsidRPr="00BD39D8">
        <w:rPr>
          <w:rFonts w:ascii="GHEA Grapalat" w:hAnsi="GHEA Grapalat"/>
          <w:b/>
        </w:rPr>
        <w:t>-й</w:t>
      </w:r>
      <w:r w:rsidR="001437EF">
        <w:rPr>
          <w:rFonts w:ascii="GHEA Grapalat" w:hAnsi="GHEA Grapalat"/>
          <w:b/>
          <w:lang w:val="en-US"/>
        </w:rPr>
        <w:t xml:space="preserve">, </w:t>
      </w:r>
      <w:r w:rsidR="001437EF">
        <w:rPr>
          <w:rFonts w:ascii="GHEA Grapalat" w:hAnsi="GHEA Grapalat"/>
          <w:b/>
        </w:rPr>
        <w:t>3</w:t>
      </w:r>
      <w:r w:rsidR="001437EF" w:rsidRPr="00F63B41">
        <w:rPr>
          <w:rFonts w:ascii="GHEA Grapalat" w:hAnsi="GHEA Grapalat"/>
          <w:b/>
        </w:rPr>
        <w:t>-й</w:t>
      </w:r>
      <w:r w:rsidR="001437EF">
        <w:rPr>
          <w:rFonts w:ascii="GHEA Grapalat" w:hAnsi="GHEA Grapalat"/>
          <w:b/>
          <w:lang w:val="en-US"/>
        </w:rPr>
        <w:t>, 4</w:t>
      </w:r>
      <w:r w:rsidR="001437EF" w:rsidRPr="00F63B41">
        <w:rPr>
          <w:rFonts w:ascii="GHEA Grapalat" w:hAnsi="GHEA Grapalat"/>
          <w:b/>
        </w:rPr>
        <w:t xml:space="preserve">-й </w:t>
      </w:r>
      <w:r w:rsidR="001437EF">
        <w:rPr>
          <w:rFonts w:ascii="GHEA Grapalat" w:hAnsi="GHEA Grapalat"/>
          <w:b/>
        </w:rPr>
        <w:t xml:space="preserve">и </w:t>
      </w:r>
      <w:r w:rsidR="001437EF">
        <w:rPr>
          <w:rFonts w:ascii="GHEA Grapalat" w:hAnsi="GHEA Grapalat"/>
          <w:b/>
          <w:lang w:val="en-US"/>
        </w:rPr>
        <w:t>5</w:t>
      </w:r>
      <w:r w:rsidR="001437EF" w:rsidRPr="00F63B41">
        <w:rPr>
          <w:rFonts w:ascii="GHEA Grapalat" w:hAnsi="GHEA Grapalat"/>
          <w:b/>
        </w:rPr>
        <w:t>-й</w:t>
      </w:r>
      <w:r w:rsidR="001437EF" w:rsidRPr="00BD39D8">
        <w:rPr>
          <w:rFonts w:ascii="GHEA Grapalat" w:hAnsi="GHEA Grapalat"/>
          <w:b/>
        </w:rPr>
        <w:t xml:space="preserve"> </w:t>
      </w:r>
      <w:r w:rsidRPr="00BD39D8">
        <w:rPr>
          <w:rFonts w:ascii="GHEA Grapalat" w:hAnsi="GHEA Grapalat"/>
          <w:b/>
        </w:rPr>
        <w:t>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FC21C0" w:rsidRDefault="00FC21C0" w:rsidP="00FC21C0">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FC21C0" w:rsidRPr="0025254A" w:rsidRDefault="00FC21C0" w:rsidP="00FC21C0">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FC21C0" w:rsidRPr="00DC30CC" w:rsidRDefault="00FC21C0" w:rsidP="00FC21C0">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w:t>
      </w:r>
      <w:r w:rsidRPr="009044F1">
        <w:rPr>
          <w:rFonts w:ascii="GHEA Grapalat" w:hAnsi="GHEA Grapalat"/>
        </w:rPr>
        <w:lastRenderedPageBreak/>
        <w:t xml:space="preserve">заключенному </w:t>
      </w:r>
      <w:r>
        <w:rPr>
          <w:rFonts w:ascii="GHEA Grapalat" w:hAnsi="GHEA Grapalat"/>
        </w:rPr>
        <w:t>договору.</w:t>
      </w:r>
    </w:p>
    <w:p w:rsidR="00FC21C0" w:rsidRDefault="00FC21C0" w:rsidP="00FC21C0">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FC21C0" w:rsidRPr="00250377" w:rsidRDefault="00FC21C0" w:rsidP="00FC21C0">
      <w:pPr>
        <w:widowControl w:val="0"/>
        <w:tabs>
          <w:tab w:val="left" w:pos="1276"/>
        </w:tabs>
        <w:spacing w:after="160"/>
        <w:ind w:firstLine="567"/>
        <w:jc w:val="both"/>
        <w:rPr>
          <w:rFonts w:ascii="GHEA Grapalat" w:hAnsi="GHEA Grapalat" w:cs="Sylfaen"/>
        </w:rPr>
      </w:pPr>
      <w:r w:rsidRPr="00250377">
        <w:rPr>
          <w:rFonts w:ascii="GHEA Grapalat" w:hAnsi="GHEA Grapalat"/>
        </w:rPr>
        <w:t xml:space="preserve">10.4 </w:t>
      </w:r>
      <w:r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E43E72">
        <w:rPr>
          <w:rFonts w:ascii="GHEA Grapalat" w:hAnsi="GHEA Grapalat"/>
          <w:b/>
          <w:lang w:val="hy-AM"/>
        </w:rPr>
        <w:t xml:space="preserve"> </w:t>
      </w:r>
      <w:r w:rsidRPr="00E43E72">
        <w:rPr>
          <w:rFonts w:ascii="GHEA Grapalat" w:hAnsi="GHEA Grapalat" w:cs="Sylfaen"/>
          <w:b/>
        </w:rPr>
        <w:t xml:space="preserve">предусмотренные финансовые средства превышают </w:t>
      </w:r>
      <w:r w:rsidRPr="00E43E72">
        <w:rPr>
          <w:rFonts w:ascii="GHEA Grapalat" w:hAnsi="GHEA Grapalat" w:cs="Sylfaen"/>
          <w:b/>
          <w:lang w:val="hy-AM"/>
        </w:rPr>
        <w:t>25</w:t>
      </w:r>
      <w:r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C21C0" w:rsidRPr="009044F1" w:rsidRDefault="00FC21C0" w:rsidP="00FC21C0">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FC21C0" w:rsidRDefault="00FC21C0" w:rsidP="00FC21C0">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FC21C0" w:rsidRPr="00C87B61" w:rsidRDefault="00FC21C0" w:rsidP="00FC21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FC21C0" w:rsidRPr="00C87B61" w:rsidRDefault="00FC21C0" w:rsidP="00FC21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FC21C0" w:rsidRPr="00C87B61" w:rsidRDefault="00FC21C0" w:rsidP="00FC21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FC21C0" w:rsidRPr="00B2678A" w:rsidRDefault="00FC21C0" w:rsidP="00FC21C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FC21C0" w:rsidRDefault="00FC21C0" w:rsidP="00FC21C0">
      <w:pPr>
        <w:widowControl w:val="0"/>
        <w:tabs>
          <w:tab w:val="left" w:pos="1134"/>
        </w:tabs>
        <w:spacing w:after="160"/>
        <w:ind w:firstLine="567"/>
        <w:jc w:val="both"/>
        <w:rPr>
          <w:rFonts w:ascii="GHEA Grapalat" w:hAnsi="GHEA Grapalat"/>
        </w:rPr>
      </w:pPr>
    </w:p>
    <w:p w:rsidR="00FC21C0" w:rsidRDefault="00FC21C0" w:rsidP="00FC21C0">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11"/>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D83A00" w:rsidRPr="00B138F3" w:rsidRDefault="00D83A00" w:rsidP="00D83A00">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r>
      <w:r w:rsidRPr="00BD39D8">
        <w:rPr>
          <w:rFonts w:ascii="GHEA Grapalat" w:hAnsi="GHEA Grapalat"/>
          <w:b/>
        </w:rPr>
        <w:t xml:space="preserve">За </w:t>
      </w:r>
      <w:r>
        <w:rPr>
          <w:rFonts w:ascii="GHEA Grapalat" w:hAnsi="GHEA Grapalat"/>
          <w:b/>
          <w:lang w:val="en-US"/>
        </w:rPr>
        <w:t>1</w:t>
      </w:r>
      <w:r w:rsidRPr="00BD39D8">
        <w:rPr>
          <w:rFonts w:ascii="GHEA Grapalat" w:hAnsi="GHEA Grapalat"/>
          <w:b/>
        </w:rPr>
        <w:t>-й</w:t>
      </w:r>
      <w:r w:rsidRPr="00F63B41">
        <w:rPr>
          <w:rFonts w:ascii="GHEA Grapalat" w:hAnsi="GHEA Grapalat"/>
          <w:b/>
        </w:rPr>
        <w:t xml:space="preserve"> </w:t>
      </w:r>
      <w:r w:rsidRPr="00BD39D8">
        <w:rPr>
          <w:rFonts w:ascii="GHEA Grapalat" w:hAnsi="GHEA Grapalat"/>
          <w:b/>
        </w:rPr>
        <w:t xml:space="preserve">лот </w:t>
      </w:r>
      <w:r w:rsidRPr="008D1D37">
        <w:rPr>
          <w:rFonts w:ascii="GHEA Grapalat" w:hAnsi="GHEA Grapalat"/>
          <w:b/>
        </w:rPr>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Pr>
          <w:rFonts w:ascii="GHEA Grapalat" w:hAnsi="GHEA Grapalat"/>
        </w:rPr>
        <w:t xml:space="preserve"> </w:t>
      </w:r>
      <w:r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BE11AD" w:rsidRDefault="00BE11AD"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2D6242"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BE1A63">
        <w:rPr>
          <w:rFonts w:ascii="GHEA Grapalat" w:hAnsi="GHEA Grapalat"/>
          <w:b/>
          <w:sz w:val="24"/>
          <w:szCs w:val="24"/>
        </w:rPr>
        <w:t>2</w:t>
      </w:r>
      <w:r w:rsidR="0024180C">
        <w:rPr>
          <w:rFonts w:ascii="GHEA Grapalat" w:hAnsi="GHEA Grapalat"/>
          <w:b/>
          <w:sz w:val="24"/>
          <w:szCs w:val="24"/>
          <w:lang w:val="en-US"/>
        </w:rPr>
        <w:t>6</w:t>
      </w:r>
      <w:r w:rsidR="0024180C">
        <w:rPr>
          <w:rFonts w:ascii="GHEA Grapalat" w:hAnsi="GHEA Grapalat"/>
          <w:b/>
          <w:sz w:val="24"/>
          <w:szCs w:val="24"/>
        </w:rPr>
        <w:t>/1</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2D6242"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BE1A63">
        <w:rPr>
          <w:rFonts w:ascii="GHEA Grapalat" w:hAnsi="GHEA Grapalat"/>
          <w:b/>
        </w:rPr>
        <w:t>2</w:t>
      </w:r>
      <w:r w:rsidR="0024180C">
        <w:rPr>
          <w:rFonts w:ascii="GHEA Grapalat" w:hAnsi="GHEA Grapalat"/>
          <w:b/>
          <w:lang w:val="en-US"/>
        </w:rPr>
        <w:t>6</w:t>
      </w:r>
      <w:r w:rsidR="0024180C">
        <w:rPr>
          <w:rFonts w:ascii="GHEA Grapalat" w:hAnsi="GHEA Grapalat"/>
          <w:b/>
        </w:rPr>
        <w:t>/1</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BE1A63">
        <w:rPr>
          <w:rFonts w:ascii="GHEA Grapalat" w:hAnsi="GHEA Grapalat"/>
          <w:b/>
        </w:rPr>
        <w:t>2</w:t>
      </w:r>
      <w:r w:rsidR="0024180C">
        <w:rPr>
          <w:rFonts w:ascii="GHEA Grapalat" w:hAnsi="GHEA Grapalat"/>
          <w:b/>
          <w:lang w:val="en-US"/>
        </w:rPr>
        <w:t>6</w:t>
      </w:r>
      <w:r w:rsidR="0024180C">
        <w:rPr>
          <w:rFonts w:ascii="GHEA Grapalat" w:hAnsi="GHEA Grapalat"/>
          <w:b/>
        </w:rPr>
        <w:t>/1</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24180C">
        <w:rPr>
          <w:rFonts w:ascii="GHEA Grapalat" w:hAnsi="GHEA Grapalat"/>
          <w:b/>
        </w:rPr>
        <w:t>26/1</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DA49AA">
        <w:rPr>
          <w:rFonts w:ascii="GHEA Grapalat" w:hAnsi="GHEA Grapalat"/>
          <w:b/>
          <w:lang w:val="en-US"/>
        </w:rPr>
        <w:t>6</w:t>
      </w:r>
      <w:r w:rsidR="00DA49AA">
        <w:rPr>
          <w:rFonts w:ascii="GHEA Grapalat" w:hAnsi="GHEA Grapalat"/>
          <w:b/>
        </w:rPr>
        <w:t>/1</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Default="00A6672B" w:rsidP="00A6672B">
      <w:pPr>
        <w:rPr>
          <w:rFonts w:ascii="GHEA Grapalat" w:hAnsi="GHEA Grapalat"/>
          <w:b/>
        </w:rPr>
      </w:pPr>
    </w:p>
    <w:p w:rsidR="00DA49AA" w:rsidRDefault="00DA49AA"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40F49"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F40F49"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40F49"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F40F49"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F40F49"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F40F49"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BE1A63">
        <w:rPr>
          <w:rFonts w:ascii="GHEA Grapalat" w:hAnsi="GHEA Grapalat"/>
          <w:b/>
        </w:rPr>
        <w:t>2</w:t>
      </w:r>
      <w:r w:rsidR="00DA49AA">
        <w:rPr>
          <w:rFonts w:ascii="GHEA Grapalat" w:hAnsi="GHEA Grapalat"/>
          <w:b/>
          <w:lang w:val="en-US"/>
        </w:rPr>
        <w:t>6</w:t>
      </w:r>
      <w:r w:rsidR="00BE1A63">
        <w:rPr>
          <w:rFonts w:ascii="GHEA Grapalat" w:hAnsi="GHEA Grapalat"/>
          <w:b/>
        </w:rPr>
        <w:t>/</w:t>
      </w:r>
      <w:r w:rsidR="00DA49AA">
        <w:rPr>
          <w:rFonts w:ascii="GHEA Grapalat" w:hAnsi="GHEA Grapalat"/>
          <w:b/>
          <w:lang w:val="en-US"/>
        </w:rPr>
        <w:t>1</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D83A00" w:rsidRDefault="00D83A00" w:rsidP="00A6672B">
      <w:pPr>
        <w:widowControl w:val="0"/>
        <w:jc w:val="right"/>
        <w:rPr>
          <w:rFonts w:ascii="GHEA Grapalat" w:hAnsi="GHEA Grapalat"/>
          <w:i/>
          <w:sz w:val="22"/>
          <w:szCs w:val="22"/>
        </w:rPr>
      </w:pPr>
    </w:p>
    <w:p w:rsidR="00D83A00" w:rsidRPr="00B138F3" w:rsidRDefault="00D83A00" w:rsidP="00D83A00">
      <w:pPr>
        <w:widowControl w:val="0"/>
        <w:spacing w:after="160"/>
        <w:ind w:firstLine="567"/>
        <w:jc w:val="right"/>
        <w:rPr>
          <w:rFonts w:ascii="GHEA Grapalat" w:hAnsi="GHEA Grapalat" w:cs="Arial"/>
          <w:b/>
        </w:rPr>
      </w:pPr>
      <w:r w:rsidRPr="00B138F3">
        <w:rPr>
          <w:rFonts w:ascii="GHEA Grapalat" w:hAnsi="GHEA Grapalat"/>
          <w:b/>
        </w:rPr>
        <w:t>Приложение № 3</w:t>
      </w:r>
    </w:p>
    <w:p w:rsidR="00D83A00" w:rsidRPr="002D6242" w:rsidRDefault="00D83A00" w:rsidP="00D83A00">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D83A00" w:rsidRPr="00B138F3" w:rsidRDefault="00D83A00" w:rsidP="00D83A00">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D83A00" w:rsidRPr="00B138F3" w:rsidRDefault="00D83A00" w:rsidP="00D83A0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D83A00" w:rsidRPr="00B138F3" w:rsidRDefault="00D83A00" w:rsidP="00D83A00">
      <w:pPr>
        <w:widowControl w:val="0"/>
        <w:spacing w:after="160"/>
        <w:ind w:left="567" w:right="565"/>
        <w:jc w:val="center"/>
        <w:rPr>
          <w:rFonts w:ascii="GHEA Grapalat" w:hAnsi="GHEA Grapalat"/>
          <w:b/>
        </w:rPr>
      </w:pPr>
    </w:p>
    <w:p w:rsidR="00D83A00" w:rsidRPr="00B138F3" w:rsidRDefault="00D83A00" w:rsidP="00D83A00">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Pr="00B577DF">
        <w:rPr>
          <w:rFonts w:ascii="GHEA Grapalat" w:hAnsi="GHEA Grapalat"/>
          <w:u w:val="single"/>
        </w:rPr>
        <w:t xml:space="preserve"> </w:t>
      </w:r>
      <w:r>
        <w:rPr>
          <w:rFonts w:ascii="GHEA Grapalat" w:hAnsi="GHEA Grapalat"/>
          <w:b/>
        </w:rPr>
        <w:t>ЕГС-GHAPDzB</w:t>
      </w:r>
      <w:r w:rsidRPr="008F6C26">
        <w:rPr>
          <w:rFonts w:ascii="GHEA Grapalat" w:hAnsi="GHEA Grapalat"/>
          <w:b/>
        </w:rPr>
        <w:t>-</w:t>
      </w:r>
      <w:r>
        <w:rPr>
          <w:rFonts w:ascii="GHEA Grapalat" w:hAnsi="GHEA Grapalat"/>
          <w:b/>
        </w:rPr>
        <w:t>2</w:t>
      </w:r>
      <w:r>
        <w:rPr>
          <w:rFonts w:ascii="GHEA Grapalat" w:hAnsi="GHEA Grapalat"/>
          <w:b/>
          <w:lang w:val="en-US"/>
        </w:rPr>
        <w:t>6</w:t>
      </w:r>
      <w:r>
        <w:rPr>
          <w:rFonts w:ascii="GHEA Grapalat" w:hAnsi="GHEA Grapalat"/>
          <w:b/>
        </w:rPr>
        <w:t>/1</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D83A00" w:rsidRPr="00B138F3" w:rsidRDefault="00D83A00" w:rsidP="00D83A00">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D83A00" w:rsidRPr="00B138F3" w:rsidRDefault="00D83A00" w:rsidP="00D83A00">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Pr="00B577DF">
        <w:rPr>
          <w:rFonts w:ascii="GHEA Grapalat" w:hAnsi="GHEA Grapalat"/>
          <w:sz w:val="22"/>
          <w:u w:val="single"/>
          <w:lang w:eastAsia="en-US" w:bidi="ar-SA"/>
        </w:rPr>
        <w:t xml:space="preserve"> </w:t>
      </w:r>
      <w:r w:rsidRPr="001471D8">
        <w:rPr>
          <w:rFonts w:ascii="GHEA Grapalat" w:hAnsi="GHEA Grapalat"/>
          <w:sz w:val="22"/>
          <w:u w:val="single"/>
          <w:lang w:eastAsia="en-US" w:bidi="ar-SA"/>
        </w:rPr>
        <w:t>ЗАО “Ергорсвет”</w:t>
      </w:r>
      <w:r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D83A00" w:rsidRPr="00B138F3" w:rsidRDefault="00D83A00" w:rsidP="00D83A00">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w:t>
      </w:r>
      <w:r>
        <w:rPr>
          <w:rFonts w:ascii="Sylfaen" w:hAnsi="Sylfaen" w:cs="Arial"/>
          <w:sz w:val="22"/>
          <w:szCs w:val="20"/>
          <w:u w:val="single"/>
          <w:lang w:val="hy-AM"/>
        </w:rPr>
        <w:t>1510004597930100</w:t>
      </w:r>
      <w:r>
        <w:rPr>
          <w:rFonts w:ascii="Sylfaen" w:hAnsi="Sylfaen" w:cs="Arial"/>
          <w:sz w:val="22"/>
          <w:szCs w:val="20"/>
          <w:u w:val="single"/>
        </w:rPr>
        <w:t xml:space="preserve"> </w:t>
      </w:r>
      <w:r w:rsidRPr="00B138F3">
        <w:rPr>
          <w:rFonts w:ascii="GHEA Grapalat" w:eastAsiaTheme="minorHAnsi" w:hAnsi="GHEA Grapalat" w:cstheme="minorBidi"/>
        </w:rPr>
        <w:t>__ бенефициара.</w:t>
      </w:r>
      <w:r w:rsidRPr="00F63B41">
        <w:rPr>
          <w:rFonts w:ascii="GHEA Grapalat" w:eastAsiaTheme="minorHAnsi" w:hAnsi="GHEA Grapalat" w:cstheme="minorBidi"/>
        </w:rPr>
        <w:t xml:space="preserve">                                                                                              </w:t>
      </w:r>
      <w:r w:rsidRPr="00CA337A">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расчетный счет</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3A00" w:rsidRDefault="00D83A00" w:rsidP="00D83A0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CA337A">
        <w:rPr>
          <w:rFonts w:ascii="GHEA Grapalat" w:eastAsiaTheme="minorHAnsi" w:hAnsi="GHEA Grapalat" w:cstheme="minorBidi"/>
        </w:rPr>
        <w:t>сто двадцат</w:t>
      </w:r>
      <w:r w:rsidRPr="00B138F3">
        <w:rPr>
          <w:rFonts w:ascii="GHEA Grapalat" w:eastAsiaTheme="minorHAnsi" w:hAnsi="GHEA Grapalat" w:cstheme="minorBidi"/>
        </w:rPr>
        <w:t xml:space="preserve">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D83A00" w:rsidRPr="00B138F3" w:rsidRDefault="00D83A00" w:rsidP="00D83A0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Pr="00B577DF">
        <w:rPr>
          <w:rFonts w:ascii="GHEA Grapalat" w:hAnsi="GHEA Grapalat"/>
          <w:u w:val="single"/>
        </w:rPr>
        <w:t xml:space="preserve"> </w:t>
      </w:r>
      <w:r>
        <w:rPr>
          <w:rFonts w:ascii="GHEA Grapalat" w:hAnsi="GHEA Grapalat"/>
          <w:b/>
        </w:rPr>
        <w:t>ЕГС-GHAPDzB</w:t>
      </w:r>
      <w:r w:rsidRPr="008F6C26">
        <w:rPr>
          <w:rFonts w:ascii="GHEA Grapalat" w:hAnsi="GHEA Grapalat"/>
          <w:b/>
        </w:rPr>
        <w:t>-</w:t>
      </w:r>
      <w:r>
        <w:rPr>
          <w:rFonts w:ascii="GHEA Grapalat" w:hAnsi="GHEA Grapalat"/>
          <w:b/>
        </w:rPr>
        <w:t>2</w:t>
      </w:r>
      <w:r>
        <w:rPr>
          <w:rFonts w:ascii="GHEA Grapalat" w:hAnsi="GHEA Grapalat"/>
          <w:b/>
          <w:lang w:val="en-US"/>
        </w:rPr>
        <w:t>6</w:t>
      </w:r>
      <w:r>
        <w:rPr>
          <w:rFonts w:ascii="GHEA Grapalat" w:hAnsi="GHEA Grapalat"/>
          <w:b/>
        </w:rPr>
        <w:t>/1</w:t>
      </w:r>
      <w:r w:rsidRPr="00B138F3">
        <w:rPr>
          <w:rFonts w:ascii="GHEA Grapalat" w:eastAsiaTheme="minorHAnsi" w:hAnsi="GHEA Grapalat" w:cstheme="minorBidi"/>
        </w:rPr>
        <w:t>_______.</w:t>
      </w:r>
    </w:p>
    <w:p w:rsidR="00D83A00" w:rsidRPr="00B138F3" w:rsidRDefault="00D83A00" w:rsidP="00D83A00">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D83A00"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0B27D7">
        <w:rPr>
          <w:rFonts w:ascii="GHEA Grapalat" w:eastAsiaTheme="minorHAnsi" w:hAnsi="GHEA Grapalat" w:cstheme="minorBidi"/>
        </w:rPr>
        <w:t xml:space="preserve"> </w:t>
      </w:r>
      <w:hyperlink r:id="rId10" w:history="1">
        <w:r w:rsidRPr="00862D6D">
          <w:rPr>
            <w:b/>
            <w:color w:val="000000"/>
            <w:sz w:val="22"/>
            <w:szCs w:val="20"/>
          </w:rPr>
          <w:t>narine</w:t>
        </w:r>
        <w:r w:rsidRPr="00862D6D">
          <w:rPr>
            <w:b/>
            <w:color w:val="000000"/>
            <w:sz w:val="22"/>
            <w:szCs w:val="20"/>
            <w:lang w:val="hy-AM"/>
          </w:rPr>
          <w:t>.abrahamyan@yerevan.am</w:t>
        </w:r>
      </w:hyperlink>
      <w:r w:rsidRPr="000B27D7">
        <w:rPr>
          <w:rFonts w:ascii="GHEA Grapalat" w:eastAsiaTheme="minorHAnsi" w:hAnsi="GHEA Grapalat" w:cstheme="minorBidi"/>
        </w:rPr>
        <w:t>, 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D83A00" w:rsidRDefault="00D83A00" w:rsidP="00D83A00">
      <w:pPr>
        <w:pStyle w:val="NormalWeb"/>
        <w:shd w:val="clear" w:color="auto" w:fill="FFFFFF"/>
        <w:spacing w:before="0" w:beforeAutospacing="0" w:after="0" w:afterAutospacing="0"/>
        <w:ind w:firstLine="375"/>
        <w:jc w:val="both"/>
        <w:rPr>
          <w:rStyle w:val="Strong"/>
          <w:b w:val="0"/>
          <w:bCs w:val="0"/>
          <w:sz w:val="20"/>
          <w:szCs w:val="20"/>
        </w:rPr>
      </w:pPr>
    </w:p>
    <w:p w:rsidR="00D83A00" w:rsidRPr="00842D08"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BodyTextIndent"/>
        <w:widowControl w:val="0"/>
        <w:spacing w:after="160" w:line="240" w:lineRule="auto"/>
        <w:rPr>
          <w:rFonts w:ascii="GHEA Grapalat" w:hAnsi="GHEA Grapalat" w:cs="Sylfaen"/>
          <w:i w:val="0"/>
          <w:sz w:val="24"/>
          <w:szCs w:val="24"/>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Pr="00B138F3" w:rsidRDefault="00D83A00" w:rsidP="00D83A00">
      <w:pPr>
        <w:widowControl w:val="0"/>
        <w:spacing w:after="160"/>
        <w:ind w:firstLine="567"/>
        <w:jc w:val="right"/>
        <w:rPr>
          <w:rFonts w:ascii="GHEA Grapalat" w:hAnsi="GHEA Grapalat"/>
          <w:b/>
        </w:rPr>
      </w:pPr>
      <w:r w:rsidRPr="00B138F3">
        <w:rPr>
          <w:rFonts w:ascii="GHEA Grapalat" w:hAnsi="GHEA Grapalat"/>
          <w:b/>
        </w:rPr>
        <w:t>Приложение № 4</w:t>
      </w:r>
      <w:r w:rsidRPr="00182C2E">
        <w:rPr>
          <w:rFonts w:ascii="GHEA Grapalat" w:hAnsi="GHEA Grapalat"/>
          <w:b/>
        </w:rPr>
        <w:t>.</w:t>
      </w:r>
      <w:r>
        <w:rPr>
          <w:rFonts w:ascii="GHEA Grapalat" w:hAnsi="GHEA Grapalat"/>
          <w:b/>
        </w:rPr>
        <w:t>1</w:t>
      </w:r>
    </w:p>
    <w:p w:rsidR="00D83A00" w:rsidRDefault="00D83A00" w:rsidP="00D83A00">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w:t>
      </w:r>
    </w:p>
    <w:p w:rsidR="00D83A00" w:rsidRPr="00B138F3" w:rsidRDefault="00D83A00" w:rsidP="00D83A0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D83A00" w:rsidRPr="00B138F3" w:rsidRDefault="00D83A00" w:rsidP="00D83A00">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D83A00" w:rsidRPr="00B138F3" w:rsidRDefault="00D83A00" w:rsidP="00D83A00">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D83A00" w:rsidRPr="00B138F3" w:rsidRDefault="00D83A00" w:rsidP="00D83A00">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D83A00" w:rsidRPr="00B138F3" w:rsidRDefault="00D83A00" w:rsidP="00D83A0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D83A00" w:rsidRPr="00B138F3" w:rsidRDefault="00D83A00" w:rsidP="00D83A00">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D83A00" w:rsidRPr="00B138F3" w:rsidRDefault="00D83A00" w:rsidP="00D83A00">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D83A00" w:rsidRPr="00B138F3" w:rsidRDefault="00D83A00" w:rsidP="00D83A00">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D83A00" w:rsidRPr="00B138F3" w:rsidRDefault="00D83A00" w:rsidP="00D83A0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D83A00" w:rsidRPr="001A0A3E"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D83A00" w:rsidRPr="003961EF"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3A00" w:rsidRPr="003870B7" w:rsidRDefault="00D83A00" w:rsidP="00D83A00">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D83A00" w:rsidRPr="003870B7" w:rsidRDefault="00D83A00" w:rsidP="00D83A00">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номер заключаемого договара</w:t>
      </w:r>
    </w:p>
    <w:p w:rsidR="00D83A00" w:rsidRPr="003870B7" w:rsidRDefault="00D83A00" w:rsidP="00D83A00">
      <w:pPr>
        <w:pStyle w:val="NormalWeb"/>
        <w:shd w:val="clear" w:color="auto" w:fill="FFFFFF"/>
        <w:ind w:firstLine="374"/>
        <w:contextualSpacing/>
        <w:jc w:val="both"/>
        <w:rPr>
          <w:rFonts w:ascii="GHEA Grapalat" w:eastAsiaTheme="minorHAnsi" w:hAnsi="GHEA Grapalat" w:cstheme="minorBidi"/>
        </w:rPr>
      </w:pPr>
    </w:p>
    <w:p w:rsidR="00D83A00" w:rsidRPr="003870B7" w:rsidRDefault="00D83A00" w:rsidP="00D83A00">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D83A00" w:rsidRPr="003870B7" w:rsidRDefault="00D83A00" w:rsidP="00D83A00">
      <w:pPr>
        <w:pStyle w:val="NormalWeb"/>
        <w:shd w:val="clear" w:color="auto" w:fill="FFFFFF"/>
        <w:contextualSpacing/>
        <w:jc w:val="both"/>
        <w:rPr>
          <w:rFonts w:ascii="GHEA Grapalat" w:eastAsiaTheme="minorHAnsi" w:hAnsi="GHEA Grapalat" w:cstheme="minorBidi"/>
          <w:sz w:val="18"/>
          <w:szCs w:val="18"/>
          <w:lang w:val="hy-AM"/>
        </w:rPr>
      </w:pPr>
    </w:p>
    <w:p w:rsidR="00D83A00" w:rsidRPr="003870B7" w:rsidRDefault="00D83A00" w:rsidP="00D83A00">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D83A00" w:rsidRPr="003870B7" w:rsidRDefault="00D83A00" w:rsidP="00D83A00">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hyperlink r:id="rId11" w:history="1">
        <w:r w:rsidRPr="00862D6D">
          <w:rPr>
            <w:b/>
            <w:color w:val="000000"/>
            <w:sz w:val="22"/>
            <w:szCs w:val="20"/>
          </w:rPr>
          <w:t>narine</w:t>
        </w:r>
        <w:r w:rsidRPr="00862D6D">
          <w:rPr>
            <w:b/>
            <w:color w:val="000000"/>
            <w:sz w:val="22"/>
            <w:szCs w:val="20"/>
            <w:lang w:val="hy-AM"/>
          </w:rPr>
          <w:t>.abrahamyan@yerevan.am</w:t>
        </w:r>
      </w:hyperlink>
      <w:r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D83A00" w:rsidRPr="003870B7"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D83A00" w:rsidRPr="00B138F3" w:rsidRDefault="00D83A00" w:rsidP="00D83A0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D83A00" w:rsidRPr="00B138F3" w:rsidRDefault="00D83A00" w:rsidP="00D83A0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87910"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rsidR="00D83A00" w:rsidRPr="007A724D"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widowControl w:val="0"/>
        <w:spacing w:after="160"/>
        <w:ind w:left="567" w:right="565"/>
        <w:jc w:val="center"/>
        <w:rPr>
          <w:rFonts w:ascii="GHEA Grapalat" w:hAnsi="GHEA Grapalat"/>
          <w:b/>
        </w:rPr>
      </w:pPr>
    </w:p>
    <w:p w:rsidR="00D83A00" w:rsidRDefault="00D83A00" w:rsidP="00D83A00">
      <w:pPr>
        <w:rPr>
          <w:rFonts w:ascii="GHEA Grapalat" w:hAnsi="GHEA Grapalat"/>
          <w:i/>
          <w:sz w:val="22"/>
          <w:szCs w:val="22"/>
        </w:rPr>
      </w:pPr>
    </w:p>
    <w:p w:rsidR="00D83A00" w:rsidRDefault="00D83A00" w:rsidP="00D83A00">
      <w:pPr>
        <w:widowControl w:val="0"/>
        <w:jc w:val="right"/>
        <w:rPr>
          <w:rFonts w:ascii="GHEA Grapalat" w:hAnsi="GHEA Grapalat"/>
          <w:i/>
          <w:sz w:val="22"/>
          <w:szCs w:val="22"/>
        </w:rPr>
      </w:pPr>
      <w:r>
        <w:rPr>
          <w:rFonts w:ascii="GHEA Grapalat" w:hAnsi="GHEA Grapalat"/>
          <w:i/>
          <w:sz w:val="22"/>
          <w:szCs w:val="22"/>
        </w:rPr>
        <w:br w:type="page"/>
      </w: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D83A00" w:rsidRDefault="00D83A00" w:rsidP="00A6672B">
      <w:pPr>
        <w:widowControl w:val="0"/>
        <w:jc w:val="right"/>
        <w:rPr>
          <w:rFonts w:ascii="GHEA Grapalat" w:hAnsi="GHEA Grapalat"/>
          <w:i/>
          <w:sz w:val="22"/>
          <w:szCs w:val="22"/>
        </w:rPr>
      </w:pP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DA49AA" w:rsidRPr="002D6242" w:rsidRDefault="00DA49AA" w:rsidP="00DA49AA">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DA49AA">
        <w:rPr>
          <w:rFonts w:ascii="GHEA Grapalat" w:hAnsi="GHEA Grapalat"/>
          <w:b/>
          <w:lang w:val="en-US"/>
        </w:rPr>
        <w:t>6</w:t>
      </w:r>
      <w:r w:rsidR="00DA49AA">
        <w:rPr>
          <w:rFonts w:ascii="GHEA Grapalat" w:hAnsi="GHEA Grapalat"/>
          <w:b/>
        </w:rPr>
        <w:t>/1</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D83A00" w:rsidRPr="00B138F3" w:rsidRDefault="00D83A00" w:rsidP="00D83A0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D83A00" w:rsidRPr="002D6242" w:rsidRDefault="00D83A00" w:rsidP="00D83A00">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D83A00" w:rsidRPr="00B138F3" w:rsidRDefault="00D83A00" w:rsidP="00D83A00">
      <w:pPr>
        <w:widowControl w:val="0"/>
        <w:spacing w:after="160"/>
        <w:ind w:left="567" w:right="565"/>
        <w:jc w:val="center"/>
        <w:rPr>
          <w:rFonts w:ascii="GHEA Grapalat" w:hAnsi="GHEA Grapalat"/>
          <w:b/>
        </w:rPr>
      </w:pPr>
      <w:bookmarkStart w:id="6" w:name="_GoBack"/>
      <w:bookmarkEnd w:id="6"/>
    </w:p>
    <w:p w:rsidR="00D83A00" w:rsidRPr="00B138F3" w:rsidRDefault="00D83A00" w:rsidP="00D83A0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D83A00" w:rsidRPr="00B138F3" w:rsidRDefault="00D83A00" w:rsidP="00D83A00">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D83A00" w:rsidRPr="00B138F3" w:rsidRDefault="00D83A00" w:rsidP="00D83A00">
      <w:pPr>
        <w:widowControl w:val="0"/>
        <w:spacing w:after="160"/>
        <w:ind w:left="567" w:right="565"/>
        <w:jc w:val="center"/>
        <w:rPr>
          <w:rFonts w:ascii="GHEA Grapalat" w:hAnsi="GHEA Grapalat"/>
          <w:b/>
        </w:rPr>
      </w:pPr>
    </w:p>
    <w:p w:rsidR="00D83A00" w:rsidRPr="00B138F3" w:rsidRDefault="00D83A00" w:rsidP="00D83A00">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D83A00" w:rsidRPr="00B138F3" w:rsidRDefault="00D83A00" w:rsidP="00D83A00">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D83A00" w:rsidRPr="00B138F3" w:rsidRDefault="00D83A00" w:rsidP="00D83A0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rsidR="00D83A00" w:rsidRPr="00B138F3" w:rsidRDefault="00D83A00" w:rsidP="00D83A00">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rsidR="00D83A00" w:rsidRPr="00B138F3" w:rsidRDefault="00D83A00" w:rsidP="00D83A00">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D83A00" w:rsidRPr="00B138F3" w:rsidRDefault="00D83A00" w:rsidP="00D83A00">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D83A00" w:rsidRPr="00B138F3" w:rsidRDefault="00D83A00" w:rsidP="00D83A0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D83A00" w:rsidRPr="00B138F3" w:rsidRDefault="00D83A00" w:rsidP="00D83A0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D83A00" w:rsidRPr="00B138F3" w:rsidRDefault="00D83A00" w:rsidP="00D83A0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3A00" w:rsidRPr="00665A01" w:rsidRDefault="00D83A00" w:rsidP="00D83A00">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D83A00" w:rsidRPr="00665A01" w:rsidRDefault="00D83A00" w:rsidP="00D83A00">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номер заключаемого договара</w:t>
      </w:r>
    </w:p>
    <w:p w:rsidR="00D83A00" w:rsidRPr="00665A01" w:rsidRDefault="00D83A00" w:rsidP="00D83A00">
      <w:pPr>
        <w:pStyle w:val="NormalWeb"/>
        <w:shd w:val="clear" w:color="auto" w:fill="FFFFFF"/>
        <w:ind w:firstLine="374"/>
        <w:contextualSpacing/>
        <w:jc w:val="both"/>
        <w:rPr>
          <w:rFonts w:ascii="GHEA Grapalat" w:eastAsiaTheme="minorHAnsi" w:hAnsi="GHEA Grapalat" w:cstheme="minorBidi"/>
        </w:rPr>
      </w:pPr>
    </w:p>
    <w:p w:rsidR="00D83A00" w:rsidRPr="00665A01" w:rsidRDefault="00D83A00" w:rsidP="00D83A00">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D83A00" w:rsidRPr="00665A01" w:rsidRDefault="00D83A00" w:rsidP="00D83A00">
      <w:pPr>
        <w:pStyle w:val="NormalWeb"/>
        <w:shd w:val="clear" w:color="auto" w:fill="FFFFFF"/>
        <w:contextualSpacing/>
        <w:jc w:val="both"/>
        <w:rPr>
          <w:rFonts w:ascii="GHEA Grapalat" w:eastAsiaTheme="minorHAnsi" w:hAnsi="GHEA Grapalat" w:cstheme="minorBidi"/>
          <w:sz w:val="18"/>
          <w:szCs w:val="18"/>
          <w:lang w:val="hy-AM"/>
        </w:rPr>
      </w:pPr>
    </w:p>
    <w:p w:rsidR="00D83A00" w:rsidRPr="00665A01" w:rsidRDefault="00D83A00" w:rsidP="00D83A00">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D83A00" w:rsidRPr="00665A01" w:rsidRDefault="00D83A00" w:rsidP="00D83A00">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3" w:history="1">
        <w:r w:rsidRPr="00862D6D">
          <w:rPr>
            <w:b/>
            <w:color w:val="000000"/>
            <w:sz w:val="22"/>
            <w:szCs w:val="20"/>
          </w:rPr>
          <w:t>narine</w:t>
        </w:r>
        <w:r w:rsidRPr="00862D6D">
          <w:rPr>
            <w:b/>
            <w:color w:val="000000"/>
            <w:sz w:val="22"/>
            <w:szCs w:val="20"/>
            <w:lang w:val="hy-AM"/>
          </w:rPr>
          <w:t>.abrahamyan@yerevan.am</w:t>
        </w:r>
      </w:hyperlink>
      <w:r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D83A00" w:rsidRPr="00B138F3" w:rsidRDefault="00D83A00" w:rsidP="00D83A00">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 </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D83A00" w:rsidRPr="00B138F3" w:rsidRDefault="00D83A00" w:rsidP="00D83A0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83A00" w:rsidRPr="00B138F3" w:rsidRDefault="00D83A00" w:rsidP="00D83A0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83A00" w:rsidRPr="00B138F3" w:rsidRDefault="00D83A00" w:rsidP="00D83A0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83A00" w:rsidRPr="00B138F3" w:rsidRDefault="00D83A00" w:rsidP="00D83A00">
      <w:pPr>
        <w:pStyle w:val="NormalWeb"/>
        <w:shd w:val="clear" w:color="auto" w:fill="FFFFFF"/>
        <w:spacing w:before="0" w:beforeAutospacing="0" w:after="0" w:afterAutospacing="0"/>
        <w:ind w:firstLine="375"/>
        <w:rPr>
          <w:rFonts w:eastAsiaTheme="minorHAnsi" w:cstheme="minorBidi"/>
        </w:rPr>
      </w:pPr>
    </w:p>
    <w:p w:rsidR="00D83A00" w:rsidRPr="00B138F3" w:rsidRDefault="00D83A00" w:rsidP="00D83A00">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D83A00" w:rsidRDefault="00D83A00" w:rsidP="00D83A00">
      <w:pPr>
        <w:widowControl w:val="0"/>
        <w:spacing w:after="160"/>
        <w:rPr>
          <w:rFonts w:ascii="GHEA Grapalat" w:hAnsi="GHEA Grapalat"/>
        </w:rPr>
      </w:pPr>
    </w:p>
    <w:p w:rsidR="00D83A00" w:rsidRDefault="00D83A00" w:rsidP="00D83A00">
      <w:pPr>
        <w:widowControl w:val="0"/>
        <w:spacing w:after="160"/>
        <w:rPr>
          <w:rFonts w:ascii="GHEA Grapalat" w:hAnsi="GHEA Grapalat"/>
        </w:rPr>
      </w:pPr>
    </w:p>
    <w:p w:rsidR="00D83A00" w:rsidRDefault="00D83A00" w:rsidP="00D83A00">
      <w:pPr>
        <w:widowControl w:val="0"/>
        <w:spacing w:after="160"/>
        <w:rPr>
          <w:rFonts w:ascii="GHEA Grapalat" w:hAnsi="GHEA Grapalat"/>
        </w:rPr>
      </w:pPr>
    </w:p>
    <w:p w:rsidR="00D83A00" w:rsidRDefault="00D83A00" w:rsidP="00D83A00">
      <w:pPr>
        <w:widowControl w:val="0"/>
        <w:spacing w:after="160"/>
        <w:rPr>
          <w:rFonts w:ascii="GHEA Grapalat" w:hAnsi="GHEA Grapalat"/>
        </w:rPr>
      </w:pPr>
    </w:p>
    <w:p w:rsidR="00D83A00" w:rsidRDefault="00D83A00" w:rsidP="00D83A00">
      <w:pPr>
        <w:widowControl w:val="0"/>
        <w:spacing w:after="160"/>
        <w:rPr>
          <w:rFonts w:ascii="GHEA Grapalat" w:hAnsi="GHEA Grapalat"/>
        </w:rPr>
      </w:pPr>
    </w:p>
    <w:p w:rsidR="00D83A00" w:rsidRDefault="00D83A00" w:rsidP="00D83A00">
      <w:pPr>
        <w:widowControl w:val="0"/>
        <w:spacing w:after="160"/>
        <w:rPr>
          <w:rFonts w:ascii="GHEA Grapalat" w:hAnsi="GHEA Grapalat"/>
        </w:rPr>
      </w:pPr>
    </w:p>
    <w:p w:rsidR="00A6672B" w:rsidRDefault="00A6672B" w:rsidP="00A6672B">
      <w:pPr>
        <w:widowControl w:val="0"/>
        <w:ind w:left="567" w:right="565"/>
        <w:jc w:val="center"/>
        <w:rPr>
          <w:rFonts w:ascii="GHEA Grapalat" w:hAnsi="GHEA Grapalat"/>
          <w:b/>
        </w:rPr>
      </w:pPr>
    </w:p>
    <w:p w:rsidR="00D83A00" w:rsidRPr="00B138F3" w:rsidRDefault="00D83A00"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7B7815" w:rsidRPr="002D6242" w:rsidRDefault="007B7815" w:rsidP="007B781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7B7815">
        <w:rPr>
          <w:rFonts w:ascii="GHEA Grapalat" w:hAnsi="GHEA Grapalat"/>
          <w:b/>
        </w:rPr>
        <w:t>26/1</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lastRenderedPageBreak/>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7B7815" w:rsidRPr="002D6242" w:rsidRDefault="007B7815" w:rsidP="007B781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/1</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2D6242"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BE1A63">
        <w:rPr>
          <w:rFonts w:ascii="GHEA Grapalat" w:hAnsi="GHEA Grapalat"/>
          <w:b/>
        </w:rPr>
        <w:t>2</w:t>
      </w:r>
      <w:r w:rsidR="007B7815">
        <w:rPr>
          <w:rFonts w:ascii="GHEA Grapalat" w:hAnsi="GHEA Grapalat"/>
          <w:b/>
          <w:lang w:val="en-US"/>
        </w:rPr>
        <w:t>6</w:t>
      </w:r>
      <w:r w:rsidR="007B7815">
        <w:rPr>
          <w:rFonts w:ascii="GHEA Grapalat" w:hAnsi="GHEA Grapalat"/>
          <w:b/>
        </w:rPr>
        <w:t>/1</w:t>
      </w:r>
      <w:r w:rsidR="00A15594" w:rsidRPr="002D6242">
        <w:rPr>
          <w:rFonts w:ascii="GHEA Grapalat" w:hAnsi="GHEA Grapalat"/>
          <w:b/>
        </w:rPr>
        <w:t>3</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A6672B" w:rsidRDefault="00A6672B" w:rsidP="00A6672B">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A039FC" w:rsidRDefault="00A039FC" w:rsidP="00A039FC">
      <w:pPr>
        <w:widowControl w:val="0"/>
        <w:tabs>
          <w:tab w:val="left" w:pos="1134"/>
        </w:tabs>
        <w:spacing w:after="160" w:line="360" w:lineRule="auto"/>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A6672B" w:rsidRPr="00C90F08" w:rsidRDefault="00A6672B" w:rsidP="00A6672B">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9"/>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F81F46">
        <w:rPr>
          <w:rFonts w:ascii="GHEA Grapalat" w:hAnsi="GHEA Grapalat"/>
          <w:lang w:val="en-US"/>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F81F46">
        <w:rPr>
          <w:rFonts w:ascii="GHEA Grapalat" w:hAnsi="GHEA Grapalat"/>
          <w:lang w:val="en-US"/>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F81F46">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0"/>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1"/>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5"/>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2D6242" w:rsidRDefault="00005952" w:rsidP="00A934BA">
      <w:pPr>
        <w:pStyle w:val="BodyTextIndent3"/>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BE1A63">
        <w:rPr>
          <w:rFonts w:ascii="GHEA Grapalat" w:hAnsi="GHEA Grapalat"/>
          <w:b/>
          <w:sz w:val="24"/>
          <w:szCs w:val="24"/>
        </w:rPr>
        <w:t>2</w:t>
      </w:r>
      <w:r w:rsidR="00475A7E">
        <w:rPr>
          <w:rFonts w:ascii="GHEA Grapalat" w:hAnsi="GHEA Grapalat"/>
          <w:b/>
          <w:sz w:val="24"/>
          <w:szCs w:val="24"/>
          <w:lang w:val="en-US"/>
        </w:rPr>
        <w:t>6</w:t>
      </w:r>
      <w:r w:rsidR="00475A7E">
        <w:rPr>
          <w:rFonts w:ascii="GHEA Grapalat" w:hAnsi="GHEA Grapalat"/>
          <w:b/>
          <w:sz w:val="24"/>
          <w:szCs w:val="24"/>
        </w:rPr>
        <w:t>/1</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193B68" w:rsidRPr="00806B9A">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005952" w:rsidRPr="009E7B4A" w:rsidTr="00A53506">
        <w:trPr>
          <w:trHeight w:val="361"/>
          <w:jc w:val="center"/>
        </w:trPr>
        <w:tc>
          <w:tcPr>
            <w:tcW w:w="15429" w:type="dxa"/>
            <w:gridSpan w:val="10"/>
          </w:tcPr>
          <w:p w:rsidR="00005952" w:rsidRPr="009E7B4A" w:rsidRDefault="00005952" w:rsidP="00A53506">
            <w:pPr>
              <w:widowControl w:val="0"/>
              <w:spacing w:after="120"/>
              <w:jc w:val="center"/>
              <w:rPr>
                <w:rFonts w:ascii="GHEA Grapalat" w:hAnsi="GHEA Grapalat"/>
                <w:sz w:val="16"/>
                <w:szCs w:val="20"/>
              </w:rPr>
            </w:pPr>
            <w:r w:rsidRPr="009E7B4A">
              <w:rPr>
                <w:rFonts w:ascii="GHEA Grapalat" w:hAnsi="GHEA Grapalat"/>
                <w:sz w:val="22"/>
                <w:szCs w:val="20"/>
              </w:rPr>
              <w:t>Товар</w:t>
            </w:r>
          </w:p>
        </w:tc>
      </w:tr>
      <w:tr w:rsidR="00005952" w:rsidRPr="009E7B4A" w:rsidTr="00A53506">
        <w:trPr>
          <w:trHeight w:val="1031"/>
          <w:jc w:val="center"/>
        </w:trPr>
        <w:tc>
          <w:tcPr>
            <w:tcW w:w="1467"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номер предусмотренного приглашением лота</w:t>
            </w:r>
          </w:p>
        </w:tc>
        <w:tc>
          <w:tcPr>
            <w:tcW w:w="1593" w:type="dxa"/>
            <w:gridSpan w:val="2"/>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 xml:space="preserve">наименование </w:t>
            </w:r>
          </w:p>
        </w:tc>
        <w:tc>
          <w:tcPr>
            <w:tcW w:w="1053"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техническая характеристика</w:t>
            </w:r>
          </w:p>
        </w:tc>
        <w:tc>
          <w:tcPr>
            <w:tcW w:w="851"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единица измерения</w:t>
            </w:r>
          </w:p>
        </w:tc>
        <w:tc>
          <w:tcPr>
            <w:tcW w:w="1149"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цена единицы/драмов РА</w:t>
            </w:r>
          </w:p>
        </w:tc>
        <w:tc>
          <w:tcPr>
            <w:tcW w:w="1620"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общая цена/драмов РА</w:t>
            </w:r>
          </w:p>
        </w:tc>
        <w:tc>
          <w:tcPr>
            <w:tcW w:w="1314" w:type="dxa"/>
            <w:vAlign w:val="center"/>
          </w:tcPr>
          <w:p w:rsidR="00005952" w:rsidRPr="009E7B4A" w:rsidRDefault="00005952" w:rsidP="00A53506">
            <w:pPr>
              <w:widowControl w:val="0"/>
              <w:spacing w:after="120"/>
              <w:jc w:val="center"/>
              <w:rPr>
                <w:rFonts w:ascii="GHEA Grapalat" w:hAnsi="GHEA Grapalat"/>
                <w:sz w:val="22"/>
                <w:szCs w:val="20"/>
              </w:rPr>
            </w:pPr>
            <w:r w:rsidRPr="009E7B4A">
              <w:rPr>
                <w:rFonts w:ascii="GHEA Grapalat" w:hAnsi="GHEA Grapalat"/>
                <w:sz w:val="22"/>
                <w:szCs w:val="20"/>
              </w:rPr>
              <w:t>общее количество планируется купить до</w:t>
            </w:r>
          </w:p>
        </w:tc>
      </w:tr>
      <w:tr w:rsidR="00475A7E" w:rsidRPr="009E7B4A" w:rsidTr="00A53506">
        <w:trPr>
          <w:trHeight w:val="1031"/>
          <w:jc w:val="center"/>
        </w:trPr>
        <w:tc>
          <w:tcPr>
            <w:tcW w:w="1467" w:type="dxa"/>
            <w:vAlign w:val="center"/>
          </w:tcPr>
          <w:p w:rsidR="00475A7E" w:rsidRPr="009E7B4A" w:rsidRDefault="00475A7E" w:rsidP="00475A7E">
            <w:pPr>
              <w:jc w:val="center"/>
              <w:rPr>
                <w:rFonts w:ascii="GHEA Grapalat" w:hAnsi="GHEA Grapalat" w:cs="Arial"/>
                <w:sz w:val="22"/>
                <w:szCs w:val="22"/>
              </w:rPr>
            </w:pPr>
            <w:r w:rsidRPr="009E7B4A">
              <w:rPr>
                <w:rFonts w:ascii="GHEA Grapalat" w:hAnsi="GHEA Grapalat" w:cs="Arial"/>
                <w:sz w:val="22"/>
                <w:szCs w:val="22"/>
              </w:rPr>
              <w:t>1</w:t>
            </w:r>
          </w:p>
        </w:tc>
        <w:tc>
          <w:tcPr>
            <w:tcW w:w="1593" w:type="dxa"/>
            <w:gridSpan w:val="2"/>
            <w:vAlign w:val="center"/>
          </w:tcPr>
          <w:p w:rsidR="00475A7E" w:rsidRDefault="00475A7E" w:rsidP="00475A7E">
            <w:pPr>
              <w:jc w:val="center"/>
              <w:rPr>
                <w:rFonts w:ascii="Arial LatArm" w:hAnsi="Arial LatArm" w:cs="Arial"/>
              </w:rPr>
            </w:pPr>
            <w:r>
              <w:rPr>
                <w:rFonts w:ascii="Arial LatArm" w:hAnsi="Arial LatArm" w:cs="Arial"/>
              </w:rPr>
              <w:t>44163180</w:t>
            </w:r>
          </w:p>
        </w:tc>
        <w:tc>
          <w:tcPr>
            <w:tcW w:w="1704"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108*4</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1053" w:type="dxa"/>
            <w:vAlign w:val="center"/>
          </w:tcPr>
          <w:p w:rsidR="00475A7E" w:rsidRPr="009E7B4A" w:rsidRDefault="00475A7E" w:rsidP="00475A7E">
            <w:pPr>
              <w:widowControl w:val="0"/>
              <w:spacing w:after="120"/>
              <w:jc w:val="center"/>
              <w:rPr>
                <w:rFonts w:ascii="GHEA Grapalat" w:hAnsi="GHEA Grapalat"/>
                <w:sz w:val="22"/>
                <w:szCs w:val="20"/>
              </w:rPr>
            </w:pPr>
          </w:p>
        </w:tc>
        <w:tc>
          <w:tcPr>
            <w:tcW w:w="4678" w:type="dxa"/>
            <w:vAlign w:val="center"/>
          </w:tcPr>
          <w:p w:rsidR="00475A7E" w:rsidRPr="009E7B4A" w:rsidRDefault="00475A7E" w:rsidP="00475A7E">
            <w:pPr>
              <w:rPr>
                <w:rFonts w:ascii="GHEA Grapalat" w:hAnsi="GHEA Grapalat" w:cs="Calibri"/>
                <w:sz w:val="22"/>
                <w:szCs w:val="22"/>
              </w:rPr>
            </w:pPr>
          </w:p>
        </w:tc>
        <w:tc>
          <w:tcPr>
            <w:tcW w:w="851" w:type="dxa"/>
            <w:vAlign w:val="center"/>
          </w:tcPr>
          <w:p w:rsidR="00475A7E" w:rsidRDefault="00475A7E" w:rsidP="00475A7E">
            <w:pPr>
              <w:jc w:val="center"/>
              <w:rPr>
                <w:rFonts w:ascii="Arial LatArm" w:hAnsi="Arial LatArm" w:cs="Calibri"/>
                <w:sz w:val="22"/>
                <w:szCs w:val="22"/>
              </w:rPr>
            </w:pPr>
            <w:r>
              <w:rPr>
                <w:rFonts w:ascii="Calibri" w:hAnsi="Calibri" w:cs="Calibri"/>
                <w:sz w:val="22"/>
                <w:szCs w:val="22"/>
              </w:rPr>
              <w:t>метр</w:t>
            </w:r>
          </w:p>
        </w:tc>
        <w:tc>
          <w:tcPr>
            <w:tcW w:w="1149" w:type="dxa"/>
            <w:vAlign w:val="center"/>
          </w:tcPr>
          <w:p w:rsidR="00475A7E" w:rsidRPr="009E7B4A" w:rsidRDefault="00475A7E" w:rsidP="00475A7E">
            <w:pPr>
              <w:jc w:val="center"/>
              <w:rPr>
                <w:rFonts w:ascii="GHEA Grapalat" w:hAnsi="GHEA Grapalat" w:cs="Arial"/>
              </w:rPr>
            </w:pPr>
          </w:p>
        </w:tc>
        <w:tc>
          <w:tcPr>
            <w:tcW w:w="1620" w:type="dxa"/>
            <w:vAlign w:val="center"/>
          </w:tcPr>
          <w:p w:rsidR="00475A7E" w:rsidRPr="009E7B4A" w:rsidRDefault="00475A7E" w:rsidP="00475A7E">
            <w:pPr>
              <w:jc w:val="center"/>
              <w:rPr>
                <w:rFonts w:ascii="GHEA Grapalat" w:hAnsi="GHEA Grapalat" w:cs="Arial"/>
              </w:rPr>
            </w:pPr>
          </w:p>
        </w:tc>
        <w:tc>
          <w:tcPr>
            <w:tcW w:w="1314" w:type="dxa"/>
            <w:vAlign w:val="center"/>
          </w:tcPr>
          <w:p w:rsidR="00475A7E" w:rsidRDefault="00475A7E" w:rsidP="00475A7E">
            <w:pPr>
              <w:jc w:val="center"/>
              <w:rPr>
                <w:rFonts w:ascii="Arial LatArm" w:hAnsi="Arial LatArm" w:cs="Arial"/>
              </w:rPr>
            </w:pPr>
            <w:r>
              <w:rPr>
                <w:rFonts w:ascii="Arial LatArm" w:hAnsi="Arial LatArm" w:cs="Arial"/>
              </w:rPr>
              <w:t>7000</w:t>
            </w:r>
          </w:p>
        </w:tc>
      </w:tr>
      <w:tr w:rsidR="00475A7E" w:rsidRPr="009E7B4A" w:rsidTr="00A53506">
        <w:trPr>
          <w:trHeight w:val="1031"/>
          <w:jc w:val="center"/>
        </w:trPr>
        <w:tc>
          <w:tcPr>
            <w:tcW w:w="1467" w:type="dxa"/>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t>2</w:t>
            </w:r>
          </w:p>
        </w:tc>
        <w:tc>
          <w:tcPr>
            <w:tcW w:w="1593" w:type="dxa"/>
            <w:gridSpan w:val="2"/>
            <w:vAlign w:val="center"/>
          </w:tcPr>
          <w:p w:rsidR="00475A7E" w:rsidRDefault="00475A7E" w:rsidP="00475A7E">
            <w:pPr>
              <w:jc w:val="center"/>
              <w:rPr>
                <w:rFonts w:ascii="Arial LatArm" w:hAnsi="Arial LatArm" w:cs="Arial"/>
              </w:rPr>
            </w:pPr>
            <w:r>
              <w:rPr>
                <w:rFonts w:ascii="Arial LatArm" w:hAnsi="Arial LatArm" w:cs="Arial"/>
              </w:rPr>
              <w:t>44163180</w:t>
            </w:r>
          </w:p>
        </w:tc>
        <w:tc>
          <w:tcPr>
            <w:tcW w:w="1704"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89*3</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1053" w:type="dxa"/>
            <w:vAlign w:val="center"/>
          </w:tcPr>
          <w:p w:rsidR="00475A7E" w:rsidRPr="009E7B4A" w:rsidRDefault="00475A7E" w:rsidP="00475A7E">
            <w:pPr>
              <w:widowControl w:val="0"/>
              <w:spacing w:after="120"/>
              <w:jc w:val="center"/>
              <w:rPr>
                <w:rFonts w:ascii="GHEA Grapalat" w:hAnsi="GHEA Grapalat"/>
                <w:sz w:val="22"/>
                <w:szCs w:val="20"/>
              </w:rPr>
            </w:pPr>
          </w:p>
        </w:tc>
        <w:tc>
          <w:tcPr>
            <w:tcW w:w="4678" w:type="dxa"/>
            <w:vAlign w:val="center"/>
          </w:tcPr>
          <w:p w:rsidR="00475A7E" w:rsidRPr="009E7B4A" w:rsidRDefault="00475A7E" w:rsidP="00475A7E">
            <w:pPr>
              <w:rPr>
                <w:rFonts w:ascii="GHEA Grapalat" w:hAnsi="GHEA Grapalat" w:cs="Calibri"/>
                <w:sz w:val="22"/>
                <w:szCs w:val="22"/>
              </w:rPr>
            </w:pPr>
          </w:p>
        </w:tc>
        <w:tc>
          <w:tcPr>
            <w:tcW w:w="851" w:type="dxa"/>
            <w:vAlign w:val="center"/>
          </w:tcPr>
          <w:p w:rsidR="00475A7E" w:rsidRDefault="00475A7E" w:rsidP="00475A7E">
            <w:pPr>
              <w:jc w:val="center"/>
              <w:rPr>
                <w:rFonts w:ascii="Arial LatArm" w:hAnsi="Arial LatArm" w:cs="Calibri"/>
                <w:sz w:val="22"/>
                <w:szCs w:val="22"/>
              </w:rPr>
            </w:pPr>
            <w:r>
              <w:rPr>
                <w:rFonts w:ascii="Calibri" w:hAnsi="Calibri" w:cs="Calibri"/>
                <w:sz w:val="22"/>
                <w:szCs w:val="22"/>
              </w:rPr>
              <w:t>метр</w:t>
            </w:r>
          </w:p>
        </w:tc>
        <w:tc>
          <w:tcPr>
            <w:tcW w:w="1149" w:type="dxa"/>
            <w:vAlign w:val="center"/>
          </w:tcPr>
          <w:p w:rsidR="00475A7E" w:rsidRPr="009E7B4A" w:rsidRDefault="00475A7E" w:rsidP="00475A7E">
            <w:pPr>
              <w:jc w:val="center"/>
              <w:rPr>
                <w:rFonts w:ascii="GHEA Grapalat" w:hAnsi="GHEA Grapalat" w:cs="Arial"/>
              </w:rPr>
            </w:pPr>
          </w:p>
        </w:tc>
        <w:tc>
          <w:tcPr>
            <w:tcW w:w="1620" w:type="dxa"/>
            <w:vAlign w:val="center"/>
          </w:tcPr>
          <w:p w:rsidR="00475A7E" w:rsidRPr="009E7B4A" w:rsidRDefault="00475A7E" w:rsidP="00475A7E">
            <w:pPr>
              <w:jc w:val="center"/>
              <w:rPr>
                <w:rFonts w:ascii="GHEA Grapalat" w:hAnsi="GHEA Grapalat" w:cs="Arial"/>
              </w:rPr>
            </w:pPr>
          </w:p>
        </w:tc>
        <w:tc>
          <w:tcPr>
            <w:tcW w:w="1314" w:type="dxa"/>
            <w:vAlign w:val="center"/>
          </w:tcPr>
          <w:p w:rsidR="00475A7E" w:rsidRDefault="00475A7E" w:rsidP="00475A7E">
            <w:pPr>
              <w:jc w:val="center"/>
              <w:rPr>
                <w:rFonts w:ascii="Arial LatArm" w:hAnsi="Arial LatArm" w:cs="Arial"/>
              </w:rPr>
            </w:pPr>
            <w:r>
              <w:rPr>
                <w:rFonts w:ascii="Arial LatArm" w:hAnsi="Arial LatArm" w:cs="Arial"/>
              </w:rPr>
              <w:t>600</w:t>
            </w:r>
          </w:p>
        </w:tc>
      </w:tr>
      <w:tr w:rsidR="00475A7E" w:rsidRPr="009E7B4A" w:rsidTr="00A53506">
        <w:trPr>
          <w:trHeight w:val="1031"/>
          <w:jc w:val="center"/>
        </w:trPr>
        <w:tc>
          <w:tcPr>
            <w:tcW w:w="1467" w:type="dxa"/>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t>3</w:t>
            </w:r>
          </w:p>
        </w:tc>
        <w:tc>
          <w:tcPr>
            <w:tcW w:w="1593" w:type="dxa"/>
            <w:gridSpan w:val="2"/>
            <w:vAlign w:val="center"/>
          </w:tcPr>
          <w:p w:rsidR="00475A7E" w:rsidRDefault="00475A7E" w:rsidP="00475A7E">
            <w:pPr>
              <w:jc w:val="center"/>
              <w:rPr>
                <w:rFonts w:ascii="Arial LatArm" w:hAnsi="Arial LatArm" w:cs="Arial"/>
              </w:rPr>
            </w:pPr>
            <w:r>
              <w:rPr>
                <w:rFonts w:ascii="Arial LatArm" w:hAnsi="Arial LatArm" w:cs="Arial"/>
              </w:rPr>
              <w:t>44163180</w:t>
            </w:r>
          </w:p>
        </w:tc>
        <w:tc>
          <w:tcPr>
            <w:tcW w:w="1704"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76*3</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1053" w:type="dxa"/>
            <w:vAlign w:val="center"/>
          </w:tcPr>
          <w:p w:rsidR="00475A7E" w:rsidRPr="009E7B4A" w:rsidRDefault="00475A7E" w:rsidP="00475A7E">
            <w:pPr>
              <w:widowControl w:val="0"/>
              <w:spacing w:after="120"/>
              <w:jc w:val="center"/>
              <w:rPr>
                <w:rFonts w:ascii="GHEA Grapalat" w:hAnsi="GHEA Grapalat"/>
                <w:sz w:val="22"/>
                <w:szCs w:val="20"/>
              </w:rPr>
            </w:pPr>
          </w:p>
        </w:tc>
        <w:tc>
          <w:tcPr>
            <w:tcW w:w="4678" w:type="dxa"/>
            <w:vAlign w:val="center"/>
          </w:tcPr>
          <w:p w:rsidR="00475A7E" w:rsidRPr="009E7B4A" w:rsidRDefault="00475A7E" w:rsidP="00475A7E">
            <w:pPr>
              <w:rPr>
                <w:rFonts w:ascii="GHEA Grapalat" w:hAnsi="GHEA Grapalat" w:cs="Calibri"/>
                <w:sz w:val="22"/>
                <w:szCs w:val="22"/>
              </w:rPr>
            </w:pPr>
          </w:p>
        </w:tc>
        <w:tc>
          <w:tcPr>
            <w:tcW w:w="851" w:type="dxa"/>
            <w:vAlign w:val="center"/>
          </w:tcPr>
          <w:p w:rsidR="00475A7E" w:rsidRDefault="00475A7E" w:rsidP="00475A7E">
            <w:pPr>
              <w:jc w:val="center"/>
              <w:rPr>
                <w:rFonts w:ascii="Arial LatArm" w:hAnsi="Arial LatArm" w:cs="Calibri"/>
                <w:sz w:val="22"/>
                <w:szCs w:val="22"/>
              </w:rPr>
            </w:pPr>
            <w:r>
              <w:rPr>
                <w:rFonts w:ascii="Calibri" w:hAnsi="Calibri" w:cs="Calibri"/>
                <w:sz w:val="22"/>
                <w:szCs w:val="22"/>
              </w:rPr>
              <w:t>метр</w:t>
            </w:r>
          </w:p>
        </w:tc>
        <w:tc>
          <w:tcPr>
            <w:tcW w:w="1149" w:type="dxa"/>
            <w:vAlign w:val="center"/>
          </w:tcPr>
          <w:p w:rsidR="00475A7E" w:rsidRPr="009E7B4A" w:rsidRDefault="00475A7E" w:rsidP="00475A7E">
            <w:pPr>
              <w:jc w:val="center"/>
              <w:rPr>
                <w:rFonts w:ascii="GHEA Grapalat" w:hAnsi="GHEA Grapalat" w:cs="Arial"/>
              </w:rPr>
            </w:pPr>
          </w:p>
        </w:tc>
        <w:tc>
          <w:tcPr>
            <w:tcW w:w="1620" w:type="dxa"/>
            <w:vAlign w:val="center"/>
          </w:tcPr>
          <w:p w:rsidR="00475A7E" w:rsidRPr="009E7B4A" w:rsidRDefault="00475A7E" w:rsidP="00475A7E">
            <w:pPr>
              <w:jc w:val="center"/>
              <w:rPr>
                <w:rFonts w:ascii="GHEA Grapalat" w:hAnsi="GHEA Grapalat" w:cs="Arial"/>
              </w:rPr>
            </w:pPr>
          </w:p>
        </w:tc>
        <w:tc>
          <w:tcPr>
            <w:tcW w:w="1314" w:type="dxa"/>
            <w:vAlign w:val="center"/>
          </w:tcPr>
          <w:p w:rsidR="00475A7E" w:rsidRDefault="00475A7E" w:rsidP="00475A7E">
            <w:pPr>
              <w:jc w:val="center"/>
              <w:rPr>
                <w:rFonts w:ascii="Arial LatArm" w:hAnsi="Arial LatArm" w:cs="Arial"/>
              </w:rPr>
            </w:pPr>
            <w:r>
              <w:rPr>
                <w:rFonts w:ascii="Arial LatArm" w:hAnsi="Arial LatArm" w:cs="Arial"/>
              </w:rPr>
              <w:t>1002</w:t>
            </w:r>
          </w:p>
        </w:tc>
      </w:tr>
      <w:tr w:rsidR="00475A7E" w:rsidRPr="009E7B4A" w:rsidTr="00A53506">
        <w:trPr>
          <w:trHeight w:val="1031"/>
          <w:jc w:val="center"/>
        </w:trPr>
        <w:tc>
          <w:tcPr>
            <w:tcW w:w="1467" w:type="dxa"/>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lastRenderedPageBreak/>
              <w:t>4</w:t>
            </w:r>
          </w:p>
        </w:tc>
        <w:tc>
          <w:tcPr>
            <w:tcW w:w="1593" w:type="dxa"/>
            <w:gridSpan w:val="2"/>
            <w:vAlign w:val="center"/>
          </w:tcPr>
          <w:p w:rsidR="00475A7E" w:rsidRDefault="00475A7E" w:rsidP="00475A7E">
            <w:pPr>
              <w:jc w:val="center"/>
              <w:rPr>
                <w:rFonts w:ascii="Arial Unicode" w:hAnsi="Arial Unicode" w:cs="Arial"/>
              </w:rPr>
            </w:pPr>
            <w:r>
              <w:rPr>
                <w:rFonts w:ascii="Arial Unicode" w:hAnsi="Arial Unicode" w:cs="Arial"/>
              </w:rPr>
              <w:t>44311160</w:t>
            </w:r>
          </w:p>
        </w:tc>
        <w:tc>
          <w:tcPr>
            <w:tcW w:w="1704" w:type="dxa"/>
            <w:vAlign w:val="center"/>
          </w:tcPr>
          <w:p w:rsidR="00475A7E" w:rsidRPr="00475A7E" w:rsidRDefault="00475A7E" w:rsidP="00475A7E">
            <w:pPr>
              <w:jc w:val="center"/>
              <w:rPr>
                <w:rFonts w:ascii="Arial LatArm" w:hAnsi="Arial LatArm" w:cs="Calibri"/>
                <w:sz w:val="22"/>
                <w:szCs w:val="22"/>
              </w:rPr>
            </w:pPr>
            <w:r w:rsidRPr="00475A7E">
              <w:rPr>
                <w:rFonts w:ascii="Arial LatArm" w:hAnsi="Arial LatArm" w:cs="Calibri"/>
                <w:sz w:val="22"/>
                <w:szCs w:val="22"/>
              </w:rPr>
              <w:t xml:space="preserve"> </w:t>
            </w:r>
            <w:r w:rsidRPr="00475A7E">
              <w:rPr>
                <w:rFonts w:ascii="Calibri" w:hAnsi="Calibri" w:cs="Calibri"/>
                <w:sz w:val="22"/>
                <w:szCs w:val="22"/>
              </w:rPr>
              <w:t>Арматура</w:t>
            </w:r>
            <w:r w:rsidRPr="00475A7E">
              <w:rPr>
                <w:rFonts w:ascii="Arial LatArm" w:hAnsi="Arial LatArm" w:cs="Calibri"/>
                <w:sz w:val="22"/>
                <w:szCs w:val="22"/>
              </w:rPr>
              <w:t xml:space="preserve"> A-III </w:t>
            </w:r>
            <w:r w:rsidRPr="00475A7E">
              <w:rPr>
                <w:rFonts w:ascii="Calibri" w:hAnsi="Calibri" w:cs="Calibri"/>
                <w:sz w:val="22"/>
                <w:szCs w:val="22"/>
              </w:rPr>
              <w:t>Ф</w:t>
            </w:r>
            <w:r w:rsidRPr="00475A7E">
              <w:rPr>
                <w:rFonts w:ascii="Arial LatArm" w:hAnsi="Arial LatArm" w:cs="Calibri"/>
                <w:sz w:val="22"/>
                <w:szCs w:val="22"/>
              </w:rPr>
              <w:t xml:space="preserve"> 16</w:t>
            </w:r>
            <w:r w:rsidRPr="00475A7E">
              <w:rPr>
                <w:rFonts w:ascii="Calibri" w:hAnsi="Calibri" w:cs="Calibri"/>
                <w:sz w:val="22"/>
                <w:szCs w:val="22"/>
              </w:rPr>
              <w:t>мм</w:t>
            </w:r>
            <w:r w:rsidRPr="00475A7E">
              <w:rPr>
                <w:rFonts w:ascii="Arial LatArm" w:hAnsi="Arial LatArm" w:cs="Calibri"/>
                <w:sz w:val="22"/>
                <w:szCs w:val="22"/>
              </w:rPr>
              <w:t xml:space="preserve">, </w:t>
            </w:r>
          </w:p>
        </w:tc>
        <w:tc>
          <w:tcPr>
            <w:tcW w:w="1053" w:type="dxa"/>
            <w:vAlign w:val="center"/>
          </w:tcPr>
          <w:p w:rsidR="00475A7E" w:rsidRPr="009E7B4A" w:rsidRDefault="00475A7E" w:rsidP="00475A7E">
            <w:pPr>
              <w:widowControl w:val="0"/>
              <w:spacing w:after="120"/>
              <w:jc w:val="center"/>
              <w:rPr>
                <w:rFonts w:ascii="GHEA Grapalat" w:hAnsi="GHEA Grapalat"/>
                <w:sz w:val="22"/>
                <w:szCs w:val="20"/>
              </w:rPr>
            </w:pPr>
          </w:p>
        </w:tc>
        <w:tc>
          <w:tcPr>
            <w:tcW w:w="4678" w:type="dxa"/>
            <w:vAlign w:val="center"/>
          </w:tcPr>
          <w:p w:rsidR="00475A7E" w:rsidRPr="009E7B4A" w:rsidRDefault="00475A7E" w:rsidP="00475A7E">
            <w:pPr>
              <w:rPr>
                <w:rFonts w:ascii="GHEA Grapalat" w:hAnsi="GHEA Grapalat" w:cs="Calibri"/>
                <w:sz w:val="22"/>
                <w:szCs w:val="22"/>
              </w:rPr>
            </w:pPr>
          </w:p>
        </w:tc>
        <w:tc>
          <w:tcPr>
            <w:tcW w:w="851" w:type="dxa"/>
            <w:vAlign w:val="center"/>
          </w:tcPr>
          <w:p w:rsidR="00475A7E" w:rsidRDefault="00475A7E" w:rsidP="00475A7E">
            <w:pPr>
              <w:jc w:val="center"/>
              <w:rPr>
                <w:rFonts w:ascii="Arial LatArm" w:hAnsi="Arial LatArm" w:cs="Calibri"/>
                <w:sz w:val="22"/>
                <w:szCs w:val="22"/>
              </w:rPr>
            </w:pPr>
            <w:r>
              <w:rPr>
                <w:rFonts w:ascii="Calibri" w:hAnsi="Calibri" w:cs="Calibri"/>
                <w:sz w:val="22"/>
                <w:szCs w:val="22"/>
              </w:rPr>
              <w:t>кг</w:t>
            </w:r>
          </w:p>
        </w:tc>
        <w:tc>
          <w:tcPr>
            <w:tcW w:w="1149" w:type="dxa"/>
            <w:vAlign w:val="center"/>
          </w:tcPr>
          <w:p w:rsidR="00475A7E" w:rsidRPr="009E7B4A" w:rsidRDefault="00475A7E" w:rsidP="00475A7E">
            <w:pPr>
              <w:jc w:val="center"/>
              <w:rPr>
                <w:rFonts w:ascii="GHEA Grapalat" w:hAnsi="GHEA Grapalat" w:cs="Arial"/>
              </w:rPr>
            </w:pPr>
          </w:p>
        </w:tc>
        <w:tc>
          <w:tcPr>
            <w:tcW w:w="1620" w:type="dxa"/>
            <w:vAlign w:val="center"/>
          </w:tcPr>
          <w:p w:rsidR="00475A7E" w:rsidRPr="009E7B4A" w:rsidRDefault="00475A7E" w:rsidP="00475A7E">
            <w:pPr>
              <w:jc w:val="center"/>
              <w:rPr>
                <w:rFonts w:ascii="GHEA Grapalat" w:hAnsi="GHEA Grapalat" w:cs="Arial"/>
              </w:rPr>
            </w:pPr>
          </w:p>
        </w:tc>
        <w:tc>
          <w:tcPr>
            <w:tcW w:w="1314" w:type="dxa"/>
            <w:vAlign w:val="center"/>
          </w:tcPr>
          <w:p w:rsidR="00475A7E" w:rsidRDefault="00475A7E" w:rsidP="00475A7E">
            <w:pPr>
              <w:jc w:val="center"/>
              <w:rPr>
                <w:rFonts w:ascii="Arial LatArm" w:hAnsi="Arial LatArm" w:cs="Arial"/>
              </w:rPr>
            </w:pPr>
            <w:r>
              <w:rPr>
                <w:rFonts w:ascii="Arial LatArm" w:hAnsi="Arial LatArm" w:cs="Arial"/>
              </w:rPr>
              <w:t>300</w:t>
            </w:r>
          </w:p>
        </w:tc>
      </w:tr>
      <w:tr w:rsidR="00475A7E" w:rsidRPr="009E7B4A" w:rsidTr="00A53506">
        <w:trPr>
          <w:trHeight w:val="1031"/>
          <w:jc w:val="center"/>
        </w:trPr>
        <w:tc>
          <w:tcPr>
            <w:tcW w:w="1467" w:type="dxa"/>
            <w:vAlign w:val="center"/>
          </w:tcPr>
          <w:p w:rsidR="00475A7E" w:rsidRPr="009E7B4A" w:rsidRDefault="00475A7E" w:rsidP="00475A7E">
            <w:pPr>
              <w:jc w:val="center"/>
              <w:rPr>
                <w:rFonts w:ascii="GHEA Grapalat" w:hAnsi="GHEA Grapalat" w:cs="Arial"/>
                <w:sz w:val="22"/>
                <w:szCs w:val="22"/>
              </w:rPr>
            </w:pPr>
            <w:r>
              <w:rPr>
                <w:rFonts w:ascii="GHEA Grapalat" w:hAnsi="GHEA Grapalat" w:cs="Arial"/>
                <w:sz w:val="22"/>
                <w:szCs w:val="22"/>
              </w:rPr>
              <w:t>5</w:t>
            </w:r>
          </w:p>
        </w:tc>
        <w:tc>
          <w:tcPr>
            <w:tcW w:w="1593" w:type="dxa"/>
            <w:gridSpan w:val="2"/>
            <w:vAlign w:val="center"/>
          </w:tcPr>
          <w:p w:rsidR="00475A7E" w:rsidRDefault="00475A7E" w:rsidP="00475A7E">
            <w:pPr>
              <w:jc w:val="center"/>
              <w:rPr>
                <w:rFonts w:ascii="Arial Unicode" w:hAnsi="Arial Unicode" w:cs="Arial"/>
              </w:rPr>
            </w:pPr>
            <w:r>
              <w:rPr>
                <w:rFonts w:ascii="Arial Unicode" w:hAnsi="Arial Unicode" w:cs="Arial"/>
              </w:rPr>
              <w:t>44331300</w:t>
            </w:r>
          </w:p>
        </w:tc>
        <w:tc>
          <w:tcPr>
            <w:tcW w:w="1704" w:type="dxa"/>
            <w:vAlign w:val="center"/>
          </w:tcPr>
          <w:p w:rsidR="00475A7E" w:rsidRPr="00475A7E" w:rsidRDefault="00475A7E" w:rsidP="00475A7E">
            <w:pPr>
              <w:jc w:val="center"/>
              <w:rPr>
                <w:rFonts w:ascii="Arial LatArm" w:hAnsi="Arial LatArm" w:cs="Calibri"/>
                <w:sz w:val="22"/>
              </w:rPr>
            </w:pPr>
            <w:r w:rsidRPr="00475A7E">
              <w:rPr>
                <w:rFonts w:ascii="Calibri" w:hAnsi="Calibri" w:cs="Calibri"/>
                <w:sz w:val="22"/>
              </w:rPr>
              <w:t>Проволока</w:t>
            </w:r>
            <w:r w:rsidRPr="00475A7E">
              <w:rPr>
                <w:rFonts w:ascii="Arial LatArm" w:hAnsi="Arial LatArm" w:cs="Calibri"/>
                <w:sz w:val="22"/>
              </w:rPr>
              <w:t xml:space="preserve"> </w:t>
            </w:r>
            <w:r w:rsidRPr="00475A7E">
              <w:rPr>
                <w:rFonts w:ascii="Calibri" w:hAnsi="Calibri" w:cs="Calibri"/>
                <w:sz w:val="22"/>
              </w:rPr>
              <w:t>неотожженная</w:t>
            </w:r>
            <w:r w:rsidRPr="00475A7E">
              <w:rPr>
                <w:rFonts w:ascii="Arial LatArm" w:hAnsi="Arial LatArm" w:cs="Calibri"/>
                <w:sz w:val="22"/>
              </w:rPr>
              <w:t xml:space="preserve"> </w:t>
            </w:r>
          </w:p>
        </w:tc>
        <w:tc>
          <w:tcPr>
            <w:tcW w:w="1053" w:type="dxa"/>
            <w:vAlign w:val="center"/>
          </w:tcPr>
          <w:p w:rsidR="00475A7E" w:rsidRPr="009E7B4A" w:rsidRDefault="00475A7E" w:rsidP="00475A7E">
            <w:pPr>
              <w:widowControl w:val="0"/>
              <w:spacing w:after="120"/>
              <w:jc w:val="center"/>
              <w:rPr>
                <w:rFonts w:ascii="GHEA Grapalat" w:hAnsi="GHEA Grapalat"/>
                <w:sz w:val="22"/>
                <w:szCs w:val="20"/>
              </w:rPr>
            </w:pPr>
          </w:p>
        </w:tc>
        <w:tc>
          <w:tcPr>
            <w:tcW w:w="4678" w:type="dxa"/>
            <w:vAlign w:val="center"/>
          </w:tcPr>
          <w:p w:rsidR="00475A7E" w:rsidRPr="009E7B4A" w:rsidRDefault="00475A7E" w:rsidP="00475A7E">
            <w:pPr>
              <w:rPr>
                <w:rFonts w:ascii="GHEA Grapalat" w:hAnsi="GHEA Grapalat" w:cs="Calibri"/>
                <w:sz w:val="22"/>
                <w:szCs w:val="22"/>
              </w:rPr>
            </w:pPr>
          </w:p>
        </w:tc>
        <w:tc>
          <w:tcPr>
            <w:tcW w:w="851" w:type="dxa"/>
            <w:vAlign w:val="center"/>
          </w:tcPr>
          <w:p w:rsidR="00475A7E" w:rsidRDefault="00475A7E" w:rsidP="00475A7E">
            <w:pPr>
              <w:jc w:val="center"/>
              <w:rPr>
                <w:rFonts w:ascii="Arial LatArm" w:hAnsi="Arial LatArm" w:cs="Calibri"/>
              </w:rPr>
            </w:pPr>
            <w:r>
              <w:rPr>
                <w:rFonts w:ascii="Calibri" w:hAnsi="Calibri" w:cs="Calibri"/>
              </w:rPr>
              <w:t>кг</w:t>
            </w:r>
          </w:p>
        </w:tc>
        <w:tc>
          <w:tcPr>
            <w:tcW w:w="1149" w:type="dxa"/>
            <w:vAlign w:val="center"/>
          </w:tcPr>
          <w:p w:rsidR="00475A7E" w:rsidRPr="009E7B4A" w:rsidRDefault="00475A7E" w:rsidP="00475A7E">
            <w:pPr>
              <w:jc w:val="center"/>
              <w:rPr>
                <w:rFonts w:ascii="GHEA Grapalat" w:hAnsi="GHEA Grapalat" w:cs="Arial"/>
              </w:rPr>
            </w:pPr>
          </w:p>
        </w:tc>
        <w:tc>
          <w:tcPr>
            <w:tcW w:w="1620" w:type="dxa"/>
            <w:vAlign w:val="center"/>
          </w:tcPr>
          <w:p w:rsidR="00475A7E" w:rsidRPr="009E7B4A" w:rsidRDefault="00475A7E" w:rsidP="00475A7E">
            <w:pPr>
              <w:jc w:val="center"/>
              <w:rPr>
                <w:rFonts w:ascii="GHEA Grapalat" w:hAnsi="GHEA Grapalat" w:cs="Arial"/>
              </w:rPr>
            </w:pPr>
          </w:p>
        </w:tc>
        <w:tc>
          <w:tcPr>
            <w:tcW w:w="1314" w:type="dxa"/>
            <w:vAlign w:val="center"/>
          </w:tcPr>
          <w:p w:rsidR="00475A7E" w:rsidRDefault="00475A7E" w:rsidP="00475A7E">
            <w:pPr>
              <w:jc w:val="center"/>
              <w:rPr>
                <w:rFonts w:ascii="Arial LatArm" w:hAnsi="Arial LatArm" w:cs="Arial"/>
              </w:rPr>
            </w:pPr>
            <w:r>
              <w:rPr>
                <w:rFonts w:ascii="Arial LatArm" w:hAnsi="Arial LatArm" w:cs="Arial"/>
              </w:rPr>
              <w:t>4000</w:t>
            </w:r>
          </w:p>
        </w:tc>
      </w:tr>
      <w:tr w:rsidR="00005952" w:rsidRPr="009E7B4A" w:rsidTr="00A53506">
        <w:trPr>
          <w:trHeight w:val="391"/>
          <w:jc w:val="center"/>
        </w:trPr>
        <w:tc>
          <w:tcPr>
            <w:tcW w:w="10495" w:type="dxa"/>
            <w:gridSpan w:val="6"/>
          </w:tcPr>
          <w:p w:rsidR="00005952" w:rsidRPr="009E7B4A" w:rsidRDefault="00005952" w:rsidP="00A53506">
            <w:pPr>
              <w:widowControl w:val="0"/>
              <w:spacing w:after="120"/>
              <w:rPr>
                <w:rFonts w:ascii="GHEA Grapalat" w:hAnsi="GHEA Grapalat"/>
                <w:sz w:val="16"/>
                <w:szCs w:val="20"/>
                <w:lang w:val="en-US"/>
              </w:rPr>
            </w:pPr>
            <w:r w:rsidRPr="009E7B4A">
              <w:rPr>
                <w:rFonts w:ascii="GHEA Grapalat" w:hAnsi="GHEA Grapalat" w:cs="Arial"/>
                <w:b/>
              </w:rPr>
              <w:t>Всего</w:t>
            </w:r>
          </w:p>
        </w:tc>
        <w:tc>
          <w:tcPr>
            <w:tcW w:w="851" w:type="dxa"/>
          </w:tcPr>
          <w:p w:rsidR="00005952" w:rsidRPr="009E7B4A" w:rsidRDefault="00005952" w:rsidP="00A53506">
            <w:pPr>
              <w:widowControl w:val="0"/>
              <w:spacing w:after="120"/>
              <w:jc w:val="center"/>
              <w:rPr>
                <w:rFonts w:ascii="GHEA Grapalat" w:hAnsi="GHEA Grapalat"/>
                <w:sz w:val="16"/>
                <w:szCs w:val="20"/>
              </w:rPr>
            </w:pPr>
          </w:p>
        </w:tc>
        <w:tc>
          <w:tcPr>
            <w:tcW w:w="1149" w:type="dxa"/>
          </w:tcPr>
          <w:p w:rsidR="00005952" w:rsidRPr="009E7B4A" w:rsidRDefault="00005952" w:rsidP="00A53506">
            <w:pPr>
              <w:widowControl w:val="0"/>
              <w:spacing w:after="120"/>
              <w:jc w:val="center"/>
              <w:rPr>
                <w:rFonts w:ascii="GHEA Grapalat" w:hAnsi="GHEA Grapalat"/>
                <w:sz w:val="16"/>
                <w:szCs w:val="20"/>
              </w:rPr>
            </w:pPr>
          </w:p>
        </w:tc>
        <w:tc>
          <w:tcPr>
            <w:tcW w:w="1620" w:type="dxa"/>
          </w:tcPr>
          <w:p w:rsidR="00005952" w:rsidRPr="009E7B4A" w:rsidRDefault="00005952" w:rsidP="00A53506">
            <w:pPr>
              <w:jc w:val="center"/>
              <w:rPr>
                <w:rFonts w:ascii="GHEA Grapalat" w:hAnsi="GHEA Grapalat" w:cs="Arial"/>
                <w:b/>
                <w:bCs/>
              </w:rPr>
            </w:pPr>
          </w:p>
        </w:tc>
        <w:tc>
          <w:tcPr>
            <w:tcW w:w="1314" w:type="dxa"/>
          </w:tcPr>
          <w:p w:rsidR="00005952" w:rsidRPr="009E7B4A" w:rsidRDefault="00005952" w:rsidP="00A53506">
            <w:pPr>
              <w:widowControl w:val="0"/>
              <w:spacing w:after="120"/>
              <w:jc w:val="center"/>
              <w:rPr>
                <w:rFonts w:ascii="GHEA Grapalat" w:hAnsi="GHEA Grapalat"/>
                <w:sz w:val="16"/>
                <w:szCs w:val="20"/>
              </w:rPr>
            </w:pPr>
          </w:p>
        </w:tc>
      </w:tr>
      <w:tr w:rsidR="00005952" w:rsidRPr="009E7B4A" w:rsidTr="00A53506">
        <w:trPr>
          <w:trHeight w:val="1130"/>
          <w:jc w:val="center"/>
        </w:trPr>
        <w:tc>
          <w:tcPr>
            <w:tcW w:w="2773" w:type="dxa"/>
            <w:gridSpan w:val="2"/>
            <w:vMerge w:val="restart"/>
            <w:vAlign w:val="center"/>
          </w:tcPr>
          <w:p w:rsidR="00005952" w:rsidRPr="009E7B4A" w:rsidRDefault="00005952" w:rsidP="00A53506">
            <w:pPr>
              <w:widowControl w:val="0"/>
              <w:spacing w:after="120"/>
              <w:jc w:val="center"/>
              <w:rPr>
                <w:rFonts w:ascii="GHEA Grapalat" w:hAnsi="GHEA Grapalat"/>
                <w:sz w:val="16"/>
                <w:szCs w:val="20"/>
                <w:lang w:val="en-US"/>
              </w:rPr>
            </w:pPr>
            <w:r w:rsidRPr="009E7B4A">
              <w:rPr>
                <w:rFonts w:ascii="GHEA Grapalat" w:hAnsi="GHEA Grapalat"/>
                <w:szCs w:val="20"/>
              </w:rPr>
              <w:t>Общие условия постав</w:t>
            </w:r>
            <w:r w:rsidRPr="009E7B4A">
              <w:rPr>
                <w:rFonts w:ascii="GHEA Grapalat" w:hAnsi="GHEA Grapalat"/>
                <w:szCs w:val="20"/>
                <w:lang w:val="en-US"/>
              </w:rPr>
              <w:t>ки</w:t>
            </w:r>
          </w:p>
        </w:tc>
        <w:tc>
          <w:tcPr>
            <w:tcW w:w="12656" w:type="dxa"/>
            <w:gridSpan w:val="8"/>
            <w:vAlign w:val="center"/>
          </w:tcPr>
          <w:p w:rsidR="00005952" w:rsidRPr="009E7B4A" w:rsidRDefault="00005952" w:rsidP="00A53506">
            <w:pPr>
              <w:widowControl w:val="0"/>
              <w:spacing w:after="120"/>
              <w:rPr>
                <w:rFonts w:ascii="GHEA Grapalat" w:hAnsi="GHEA Grapalat"/>
              </w:rPr>
            </w:pPr>
            <w:r w:rsidRPr="009E7B4A">
              <w:rPr>
                <w:rFonts w:ascii="GHEA Grapalat" w:hAnsi="GHEA Grapalat" w:cs="Arial"/>
                <w:b/>
              </w:rPr>
              <w:t>Адрес</w:t>
            </w:r>
            <w:r w:rsidRPr="009E7B4A">
              <w:rPr>
                <w:rFonts w:ascii="GHEA Grapalat" w:hAnsi="GHEA Grapalat"/>
                <w:b/>
              </w:rPr>
              <w:t xml:space="preserve"> </w:t>
            </w:r>
            <w:r w:rsidRPr="009E7B4A">
              <w:rPr>
                <w:rFonts w:ascii="GHEA Grapalat" w:hAnsi="GHEA Grapalat" w:cs="Arial"/>
                <w:b/>
              </w:rPr>
              <w:t>доставки</w:t>
            </w:r>
            <w:r w:rsidRPr="009E7B4A">
              <w:rPr>
                <w:rFonts w:ascii="GHEA Grapalat" w:hAnsi="GHEA Grapalat"/>
                <w:b/>
              </w:rPr>
              <w:t xml:space="preserve"> </w:t>
            </w:r>
            <w:r w:rsidRPr="009E7B4A">
              <w:rPr>
                <w:rFonts w:ascii="GHEA Grapalat" w:hAnsi="GHEA Grapalat" w:cs="Arial"/>
                <w:b/>
              </w:rPr>
              <w:t>товара</w:t>
            </w:r>
            <w:r w:rsidRPr="009E7B4A">
              <w:rPr>
                <w:rFonts w:ascii="GHEA Grapalat" w:hAnsi="GHEA Grapalat"/>
              </w:rPr>
              <w:t xml:space="preserve">, </w:t>
            </w:r>
            <w:r w:rsidRPr="009E7B4A">
              <w:rPr>
                <w:rFonts w:ascii="GHEA Grapalat" w:hAnsi="GHEA Grapalat" w:cs="Arial"/>
              </w:rPr>
              <w:t>РА, г. Ереван</w:t>
            </w:r>
            <w:r w:rsidRPr="009E7B4A">
              <w:rPr>
                <w:rFonts w:ascii="GHEA Grapalat" w:hAnsi="GHEA Grapalat"/>
              </w:rPr>
              <w:t xml:space="preserve">, </w:t>
            </w:r>
            <w:r w:rsidRPr="009E7B4A">
              <w:rPr>
                <w:rFonts w:ascii="GHEA Grapalat" w:hAnsi="GHEA Grapalat" w:cs="Arial"/>
              </w:rPr>
              <w:t>ул. Масиса</w:t>
            </w:r>
            <w:r w:rsidRPr="009E7B4A">
              <w:rPr>
                <w:rFonts w:ascii="GHEA Grapalat" w:hAnsi="GHEA Grapalat"/>
              </w:rPr>
              <w:t xml:space="preserve"> 102, </w:t>
            </w:r>
          </w:p>
          <w:p w:rsidR="00005952" w:rsidRPr="009E7B4A" w:rsidRDefault="00005952" w:rsidP="00A53506">
            <w:pPr>
              <w:widowControl w:val="0"/>
              <w:spacing w:after="120"/>
              <w:rPr>
                <w:rFonts w:ascii="GHEA Grapalat" w:hAnsi="GHEA Grapalat"/>
              </w:rPr>
            </w:pPr>
            <w:r w:rsidRPr="009E7B4A">
              <w:rPr>
                <w:rFonts w:ascii="GHEA Grapalat" w:hAnsi="GHEA Grapalat" w:cs="Arial"/>
              </w:rPr>
              <w:t>Доставка</w:t>
            </w:r>
            <w:r w:rsidRPr="009E7B4A">
              <w:rPr>
                <w:rFonts w:ascii="GHEA Grapalat" w:hAnsi="GHEA Grapalat"/>
              </w:rPr>
              <w:t xml:space="preserve"> </w:t>
            </w:r>
            <w:r w:rsidRPr="009E7B4A">
              <w:rPr>
                <w:rFonts w:ascii="GHEA Grapalat" w:hAnsi="GHEA Grapalat" w:cs="Arial"/>
              </w:rPr>
              <w:t>товара, а также</w:t>
            </w:r>
            <w:r w:rsidRPr="009E7B4A">
              <w:rPr>
                <w:rFonts w:ascii="GHEA Grapalat" w:hAnsi="GHEA Grapalat"/>
              </w:rPr>
              <w:t xml:space="preserve"> </w:t>
            </w:r>
            <w:r w:rsidRPr="009E7B4A">
              <w:rPr>
                <w:rFonts w:ascii="GHEA Grapalat" w:hAnsi="GHEA Grapalat" w:cs="Arial"/>
              </w:rPr>
              <w:t>разгрузочные</w:t>
            </w:r>
            <w:r w:rsidRPr="009E7B4A">
              <w:rPr>
                <w:rFonts w:ascii="GHEA Grapalat" w:hAnsi="GHEA Grapalat"/>
              </w:rPr>
              <w:t xml:space="preserve"> </w:t>
            </w:r>
            <w:r w:rsidRPr="009E7B4A">
              <w:rPr>
                <w:rFonts w:ascii="GHEA Grapalat" w:hAnsi="GHEA Grapalat" w:cs="Arial"/>
              </w:rPr>
              <w:t>работы на складе</w:t>
            </w:r>
            <w:r w:rsidRPr="009E7B4A">
              <w:rPr>
                <w:rFonts w:ascii="GHEA Grapalat" w:hAnsi="GHEA Grapalat"/>
              </w:rPr>
              <w:t xml:space="preserve"> </w:t>
            </w:r>
            <w:r w:rsidRPr="009E7B4A">
              <w:rPr>
                <w:rFonts w:ascii="GHEA Grapalat" w:hAnsi="GHEA Grapalat" w:cs="Arial"/>
              </w:rPr>
              <w:t>Покупателя,</w:t>
            </w:r>
            <w:r w:rsidRPr="009E7B4A">
              <w:rPr>
                <w:rFonts w:ascii="GHEA Grapalat" w:hAnsi="GHEA Grapalat"/>
              </w:rPr>
              <w:t xml:space="preserve"> </w:t>
            </w:r>
            <w:r w:rsidRPr="009E7B4A">
              <w:rPr>
                <w:rFonts w:ascii="GHEA Grapalat" w:hAnsi="GHEA Grapalat" w:cs="Arial"/>
              </w:rPr>
              <w:t>осуществляется</w:t>
            </w:r>
            <w:r w:rsidRPr="009E7B4A">
              <w:rPr>
                <w:rFonts w:ascii="GHEA Grapalat" w:hAnsi="GHEA Grapalat"/>
              </w:rPr>
              <w:t xml:space="preserve"> </w:t>
            </w:r>
            <w:r w:rsidRPr="009E7B4A">
              <w:rPr>
                <w:rFonts w:ascii="GHEA Grapalat" w:hAnsi="GHEA Grapalat" w:cs="Arial"/>
              </w:rPr>
              <w:t>усилиями</w:t>
            </w:r>
            <w:r w:rsidRPr="009E7B4A">
              <w:rPr>
                <w:rFonts w:ascii="GHEA Grapalat" w:hAnsi="GHEA Grapalat"/>
              </w:rPr>
              <w:t xml:space="preserve"> </w:t>
            </w:r>
            <w:r w:rsidRPr="009E7B4A">
              <w:rPr>
                <w:rFonts w:ascii="GHEA Grapalat" w:hAnsi="GHEA Grapalat" w:cs="Arial"/>
              </w:rPr>
              <w:t>Продавца</w:t>
            </w:r>
            <w:r w:rsidRPr="009E7B4A">
              <w:rPr>
                <w:rFonts w:ascii="GHEA Grapalat" w:hAnsi="GHEA Grapalat"/>
              </w:rPr>
              <w:t>.</w:t>
            </w:r>
          </w:p>
        </w:tc>
      </w:tr>
      <w:tr w:rsidR="00EF51A3" w:rsidRPr="009E7B4A" w:rsidTr="00C5183E">
        <w:trPr>
          <w:trHeight w:val="578"/>
          <w:jc w:val="center"/>
        </w:trPr>
        <w:tc>
          <w:tcPr>
            <w:tcW w:w="2773" w:type="dxa"/>
            <w:gridSpan w:val="2"/>
            <w:vMerge/>
            <w:vAlign w:val="center"/>
          </w:tcPr>
          <w:p w:rsidR="00EF51A3" w:rsidRPr="009E7B4A"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9E7B4A" w:rsidRDefault="00EF51A3" w:rsidP="00EF51A3">
            <w:pPr>
              <w:widowControl w:val="0"/>
              <w:jc w:val="both"/>
              <w:rPr>
                <w:rFonts w:ascii="GHEA Grapalat" w:hAnsi="GHEA Grapalat" w:cs="Arial"/>
              </w:rPr>
            </w:pPr>
            <w:r w:rsidRPr="009E7B4A">
              <w:rPr>
                <w:rFonts w:ascii="GHEA Grapalat" w:hAnsi="GHEA Grapalat" w:cs="Arial"/>
                <w:b/>
              </w:rPr>
              <w:t>Количество и сроки поставки</w:t>
            </w:r>
            <w:r w:rsidRPr="009E7B4A">
              <w:rPr>
                <w:rFonts w:ascii="GHEA Grapalat" w:hAnsi="GHEA Grapalat" w:cs="Arial"/>
              </w:rPr>
              <w:t xml:space="preserve">  Согласно пунктов  8.1 и 1.2 данного договора и Покупатель заказ на поставку товара Продавцу дает письменной форме, путем отправки заявки на </w:t>
            </w:r>
            <w:r w:rsidRPr="009E7B4A">
              <w:rPr>
                <w:rFonts w:ascii="GHEA Grapalat" w:hAnsi="GHEA Grapalat" w:cs="Arial"/>
                <w:lang w:val="en-US"/>
              </w:rPr>
              <w:t>E</w:t>
            </w:r>
            <w:r w:rsidRPr="009E7B4A">
              <w:rPr>
                <w:rFonts w:ascii="GHEA Grapalat" w:hAnsi="GHEA Grapalat" w:cs="Arial"/>
              </w:rPr>
              <w:t>-</w:t>
            </w:r>
            <w:r w:rsidRPr="009E7B4A">
              <w:rPr>
                <w:rFonts w:ascii="GHEA Grapalat" w:hAnsi="GHEA Grapalat" w:cs="Arial"/>
                <w:lang w:val="en-US"/>
              </w:rPr>
              <w:t>mail</w:t>
            </w:r>
            <w:r w:rsidRPr="009E7B4A">
              <w:rPr>
                <w:rFonts w:ascii="GHEA Grapalat" w:hAnsi="GHEA Grapalat" w:cs="Arial"/>
              </w:rPr>
              <w:t>, указанный в Договоре Продавцом.</w:t>
            </w:r>
          </w:p>
        </w:tc>
      </w:tr>
      <w:tr w:rsidR="00EF51A3" w:rsidRPr="009E7B4A" w:rsidTr="00C5183E">
        <w:trPr>
          <w:trHeight w:val="578"/>
          <w:jc w:val="center"/>
        </w:trPr>
        <w:tc>
          <w:tcPr>
            <w:tcW w:w="2773" w:type="dxa"/>
            <w:gridSpan w:val="2"/>
            <w:vMerge/>
            <w:vAlign w:val="center"/>
          </w:tcPr>
          <w:p w:rsidR="00EF51A3" w:rsidRPr="009E7B4A"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9E7B4A" w:rsidRDefault="00EF51A3" w:rsidP="00EF51A3">
            <w:pPr>
              <w:widowControl w:val="0"/>
              <w:jc w:val="both"/>
              <w:rPr>
                <w:rFonts w:ascii="GHEA Grapalat" w:hAnsi="GHEA Grapalat" w:cs="Arial"/>
                <w:b/>
              </w:rPr>
            </w:pPr>
            <w:r w:rsidRPr="009E7B4A">
              <w:rPr>
                <w:rFonts w:ascii="GHEA Grapalat" w:hAnsi="GHEA Grapalat" w:cs="Arial"/>
              </w:rPr>
              <w:t>Поставляемые товары пройдут соответствующую проверку, которые должны соответствовать техническим характеристикам.</w:t>
            </w:r>
          </w:p>
        </w:tc>
      </w:tr>
      <w:tr w:rsidR="00EF51A3" w:rsidRPr="009E7B4A" w:rsidTr="00C5183E">
        <w:trPr>
          <w:trHeight w:val="578"/>
          <w:jc w:val="center"/>
        </w:trPr>
        <w:tc>
          <w:tcPr>
            <w:tcW w:w="2773" w:type="dxa"/>
            <w:gridSpan w:val="2"/>
            <w:vMerge/>
            <w:vAlign w:val="center"/>
          </w:tcPr>
          <w:p w:rsidR="00EF51A3" w:rsidRPr="009E7B4A"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9E7B4A" w:rsidRDefault="00EF51A3" w:rsidP="00EF51A3">
            <w:pPr>
              <w:widowControl w:val="0"/>
              <w:jc w:val="both"/>
              <w:rPr>
                <w:rFonts w:ascii="GHEA Grapalat" w:hAnsi="GHEA Grapalat" w:cs="Arial"/>
              </w:rPr>
            </w:pPr>
            <w:r w:rsidRPr="009E7B4A">
              <w:rPr>
                <w:rFonts w:ascii="GHEA Grapalat" w:hAnsi="GHEA Grapalat" w:cs="Arial"/>
              </w:rPr>
              <w:t>Поставки предусмотренные Договором будут осуществлятся в соответствии с пунктом 8.1.1 Договора.</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Default="00005952" w:rsidP="00A6672B">
      <w:pPr>
        <w:pStyle w:val="FootnoteText"/>
        <w:widowControl w:val="0"/>
        <w:jc w:val="both"/>
        <w:rPr>
          <w:rFonts w:ascii="GHEA Grapalat" w:hAnsi="GHEA Grapalat"/>
          <w:sz w:val="24"/>
          <w:szCs w:val="24"/>
          <w:lang w:val="en-US"/>
        </w:rPr>
      </w:pPr>
      <w:r w:rsidRPr="00AA5BD2">
        <w:rPr>
          <w:rFonts w:ascii="GHEA Grapalat" w:hAnsi="GHEA Grapalat"/>
        </w:rPr>
        <w:br w:type="page"/>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Pr>
          <w:rFonts w:ascii="GHEA Grapalat" w:hAnsi="GHEA Grapalat"/>
          <w:b/>
          <w:lang w:val="en-US"/>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9E7B4A" w:rsidTr="00A53506">
        <w:trPr>
          <w:jc w:val="center"/>
        </w:trPr>
        <w:tc>
          <w:tcPr>
            <w:tcW w:w="15952" w:type="dxa"/>
            <w:gridSpan w:val="5"/>
            <w:vAlign w:val="center"/>
          </w:tcPr>
          <w:p w:rsidR="00A6672B" w:rsidRPr="009E7B4A" w:rsidRDefault="00A6672B" w:rsidP="00A53506">
            <w:pPr>
              <w:widowControl w:val="0"/>
              <w:spacing w:after="120"/>
              <w:jc w:val="center"/>
              <w:rPr>
                <w:rFonts w:ascii="GHEA Grapalat" w:hAnsi="GHEA Grapalat"/>
                <w:szCs w:val="20"/>
              </w:rPr>
            </w:pPr>
            <w:r w:rsidRPr="009E7B4A">
              <w:rPr>
                <w:rFonts w:ascii="GHEA Grapalat" w:hAnsi="GHEA Grapalat"/>
                <w:szCs w:val="20"/>
              </w:rPr>
              <w:t>Товар</w:t>
            </w:r>
          </w:p>
        </w:tc>
      </w:tr>
      <w:tr w:rsidR="00A6672B" w:rsidRPr="009E7B4A" w:rsidTr="00A53506">
        <w:trPr>
          <w:jc w:val="center"/>
        </w:trPr>
        <w:tc>
          <w:tcPr>
            <w:tcW w:w="0" w:type="auto"/>
            <w:vAlign w:val="center"/>
          </w:tcPr>
          <w:p w:rsidR="00A6672B" w:rsidRPr="009E7B4A" w:rsidRDefault="00A6672B" w:rsidP="00A53506">
            <w:pPr>
              <w:widowControl w:val="0"/>
              <w:spacing w:after="120"/>
              <w:jc w:val="center"/>
              <w:rPr>
                <w:rFonts w:ascii="GHEA Grapalat" w:hAnsi="GHEA Grapalat"/>
                <w:szCs w:val="20"/>
              </w:rPr>
            </w:pPr>
            <w:r w:rsidRPr="009E7B4A">
              <w:rPr>
                <w:rFonts w:ascii="GHEA Grapalat" w:hAnsi="GHEA Grapalat"/>
                <w:szCs w:val="20"/>
              </w:rPr>
              <w:t>номер предусмотренного приглашением лота</w:t>
            </w:r>
          </w:p>
        </w:tc>
        <w:tc>
          <w:tcPr>
            <w:tcW w:w="2315" w:type="dxa"/>
            <w:vAlign w:val="center"/>
          </w:tcPr>
          <w:p w:rsidR="00A6672B" w:rsidRPr="009E7B4A" w:rsidRDefault="00A6672B" w:rsidP="00A53506">
            <w:pPr>
              <w:widowControl w:val="0"/>
              <w:spacing w:after="120"/>
              <w:jc w:val="center"/>
              <w:rPr>
                <w:rFonts w:ascii="GHEA Grapalat" w:hAnsi="GHEA Grapalat"/>
                <w:szCs w:val="20"/>
              </w:rPr>
            </w:pPr>
            <w:r w:rsidRPr="009E7B4A">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9E7B4A" w:rsidRDefault="00A6672B" w:rsidP="00A53506">
            <w:pPr>
              <w:widowControl w:val="0"/>
              <w:spacing w:after="120"/>
              <w:jc w:val="center"/>
              <w:rPr>
                <w:rFonts w:ascii="GHEA Grapalat" w:hAnsi="GHEA Grapalat"/>
                <w:szCs w:val="20"/>
              </w:rPr>
            </w:pPr>
            <w:r w:rsidRPr="009E7B4A">
              <w:rPr>
                <w:rFonts w:ascii="GHEA Grapalat" w:hAnsi="GHEA Grapalat"/>
                <w:szCs w:val="20"/>
              </w:rPr>
              <w:t>Наименование</w:t>
            </w:r>
          </w:p>
        </w:tc>
        <w:tc>
          <w:tcPr>
            <w:tcW w:w="7622" w:type="dxa"/>
            <w:gridSpan w:val="2"/>
            <w:vAlign w:val="center"/>
          </w:tcPr>
          <w:p w:rsidR="00A6672B" w:rsidRPr="009E7B4A" w:rsidRDefault="00A6672B" w:rsidP="00A53506">
            <w:pPr>
              <w:widowControl w:val="0"/>
              <w:spacing w:after="120"/>
              <w:jc w:val="center"/>
              <w:rPr>
                <w:rFonts w:ascii="GHEA Grapalat" w:hAnsi="GHEA Grapalat"/>
                <w:szCs w:val="20"/>
              </w:rPr>
            </w:pPr>
            <w:r w:rsidRPr="009E7B4A">
              <w:rPr>
                <w:rFonts w:ascii="GHEA Grapalat" w:hAnsi="GHEA Grapalat"/>
                <w:szCs w:val="20"/>
              </w:rPr>
              <w:t>Оплату товара пре</w:t>
            </w:r>
            <w:r w:rsidR="00475A7E">
              <w:rPr>
                <w:rFonts w:ascii="GHEA Grapalat" w:hAnsi="GHEA Grapalat"/>
                <w:szCs w:val="20"/>
              </w:rPr>
              <w:t>дусматривается произвести в 2026</w:t>
            </w:r>
            <w:r w:rsidRPr="009E7B4A">
              <w:rPr>
                <w:rFonts w:ascii="GHEA Grapalat" w:hAnsi="GHEA Grapalat"/>
                <w:szCs w:val="20"/>
              </w:rPr>
              <w:t>г</w:t>
            </w:r>
          </w:p>
          <w:p w:rsidR="00A6672B" w:rsidRPr="009E7B4A" w:rsidRDefault="00A6672B" w:rsidP="00A53506">
            <w:pPr>
              <w:widowControl w:val="0"/>
              <w:spacing w:after="120"/>
              <w:jc w:val="center"/>
              <w:rPr>
                <w:rFonts w:ascii="GHEA Grapalat" w:hAnsi="GHEA Grapalat"/>
                <w:szCs w:val="20"/>
              </w:rPr>
            </w:pPr>
          </w:p>
        </w:tc>
      </w:tr>
      <w:tr w:rsidR="00475A7E" w:rsidRPr="009E7B4A" w:rsidTr="00A53506">
        <w:trPr>
          <w:jc w:val="center"/>
        </w:trPr>
        <w:tc>
          <w:tcPr>
            <w:tcW w:w="0" w:type="auto"/>
            <w:vAlign w:val="center"/>
          </w:tcPr>
          <w:p w:rsidR="00475A7E" w:rsidRPr="009E7B4A" w:rsidRDefault="00475A7E" w:rsidP="00475A7E">
            <w:pPr>
              <w:jc w:val="center"/>
              <w:rPr>
                <w:rFonts w:ascii="GHEA Grapalat" w:hAnsi="GHEA Grapalat" w:cs="Arial"/>
                <w:sz w:val="22"/>
                <w:szCs w:val="22"/>
              </w:rPr>
            </w:pPr>
            <w:r w:rsidRPr="009E7B4A">
              <w:rPr>
                <w:rFonts w:ascii="GHEA Grapalat" w:hAnsi="GHEA Grapalat" w:cs="Arial"/>
                <w:sz w:val="22"/>
                <w:szCs w:val="22"/>
              </w:rPr>
              <w:t>1</w:t>
            </w:r>
          </w:p>
        </w:tc>
        <w:tc>
          <w:tcPr>
            <w:tcW w:w="2315" w:type="dxa"/>
            <w:vAlign w:val="center"/>
          </w:tcPr>
          <w:p w:rsidR="00475A7E" w:rsidRDefault="00475A7E" w:rsidP="00475A7E">
            <w:pPr>
              <w:jc w:val="center"/>
              <w:rPr>
                <w:rFonts w:ascii="Arial LatArm" w:hAnsi="Arial LatArm" w:cs="Arial"/>
              </w:rPr>
            </w:pPr>
            <w:r>
              <w:rPr>
                <w:rFonts w:ascii="Arial LatArm" w:hAnsi="Arial LatArm" w:cs="Arial"/>
              </w:rPr>
              <w:t>44163180</w:t>
            </w:r>
          </w:p>
        </w:tc>
        <w:tc>
          <w:tcPr>
            <w:tcW w:w="3727"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108*4</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6438" w:type="dxa"/>
            <w:vAlign w:val="center"/>
          </w:tcPr>
          <w:p w:rsidR="00475A7E" w:rsidRPr="009E7B4A" w:rsidRDefault="00475A7E" w:rsidP="00475A7E">
            <w:pPr>
              <w:widowControl w:val="0"/>
              <w:spacing w:after="120"/>
              <w:ind w:right="-7"/>
              <w:jc w:val="center"/>
              <w:rPr>
                <w:rFonts w:ascii="GHEA Grapalat" w:hAnsi="GHEA Grapalat"/>
                <w:szCs w:val="20"/>
              </w:rPr>
            </w:pPr>
            <w:r w:rsidRPr="009E7B4A">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9E7B4A" w:rsidRDefault="00475A7E" w:rsidP="00475A7E">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r w:rsidR="00475A7E" w:rsidRPr="009E7B4A" w:rsidTr="00A53506">
        <w:trPr>
          <w:jc w:val="center"/>
        </w:trPr>
        <w:tc>
          <w:tcPr>
            <w:tcW w:w="0" w:type="auto"/>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t>2</w:t>
            </w:r>
          </w:p>
        </w:tc>
        <w:tc>
          <w:tcPr>
            <w:tcW w:w="2315" w:type="dxa"/>
            <w:vAlign w:val="center"/>
          </w:tcPr>
          <w:p w:rsidR="00475A7E" w:rsidRDefault="00475A7E" w:rsidP="00475A7E">
            <w:pPr>
              <w:jc w:val="center"/>
              <w:rPr>
                <w:rFonts w:ascii="Arial LatArm" w:hAnsi="Arial LatArm" w:cs="Arial"/>
              </w:rPr>
            </w:pPr>
            <w:r>
              <w:rPr>
                <w:rFonts w:ascii="Arial LatArm" w:hAnsi="Arial LatArm" w:cs="Arial"/>
              </w:rPr>
              <w:t>44163180</w:t>
            </w:r>
          </w:p>
        </w:tc>
        <w:tc>
          <w:tcPr>
            <w:tcW w:w="3727"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89*3</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6438" w:type="dxa"/>
            <w:vAlign w:val="center"/>
          </w:tcPr>
          <w:p w:rsidR="00475A7E" w:rsidRPr="009E7B4A" w:rsidRDefault="00475A7E" w:rsidP="00475A7E">
            <w:pPr>
              <w:widowControl w:val="0"/>
              <w:spacing w:after="120"/>
              <w:ind w:right="-7"/>
              <w:jc w:val="center"/>
              <w:rPr>
                <w:rFonts w:ascii="GHEA Grapalat" w:hAnsi="GHEA Grapalat"/>
                <w:szCs w:val="20"/>
              </w:rPr>
            </w:pPr>
            <w:r w:rsidRPr="009E7B4A">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9E7B4A" w:rsidRDefault="00475A7E" w:rsidP="00475A7E">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r w:rsidR="00475A7E" w:rsidRPr="009E7B4A" w:rsidTr="00A53506">
        <w:trPr>
          <w:jc w:val="center"/>
        </w:trPr>
        <w:tc>
          <w:tcPr>
            <w:tcW w:w="0" w:type="auto"/>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t>3</w:t>
            </w:r>
          </w:p>
        </w:tc>
        <w:tc>
          <w:tcPr>
            <w:tcW w:w="2315" w:type="dxa"/>
            <w:vAlign w:val="center"/>
          </w:tcPr>
          <w:p w:rsidR="00475A7E" w:rsidRDefault="00475A7E" w:rsidP="00475A7E">
            <w:pPr>
              <w:jc w:val="center"/>
              <w:rPr>
                <w:rFonts w:ascii="Arial LatArm" w:hAnsi="Arial LatArm" w:cs="Arial"/>
              </w:rPr>
            </w:pPr>
            <w:r>
              <w:rPr>
                <w:rFonts w:ascii="Arial LatArm" w:hAnsi="Arial LatArm" w:cs="Arial"/>
              </w:rPr>
              <w:t>44163180</w:t>
            </w:r>
          </w:p>
        </w:tc>
        <w:tc>
          <w:tcPr>
            <w:tcW w:w="3727" w:type="dxa"/>
            <w:vAlign w:val="center"/>
          </w:tcPr>
          <w:p w:rsidR="00475A7E" w:rsidRPr="00475A7E" w:rsidRDefault="00475A7E" w:rsidP="00475A7E">
            <w:pPr>
              <w:jc w:val="center"/>
              <w:rPr>
                <w:rFonts w:ascii="Arial LatArm" w:hAnsi="Arial LatArm" w:cs="Calibri"/>
                <w:color w:val="000000"/>
                <w:sz w:val="22"/>
                <w:szCs w:val="22"/>
              </w:rPr>
            </w:pPr>
            <w:r w:rsidRPr="00475A7E">
              <w:rPr>
                <w:rFonts w:ascii="Calibri" w:hAnsi="Calibri" w:cs="Calibri"/>
                <w:color w:val="000000"/>
                <w:sz w:val="22"/>
                <w:szCs w:val="22"/>
              </w:rPr>
              <w:t>Металлическая</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труба</w:t>
            </w:r>
            <w:r w:rsidRPr="00475A7E">
              <w:rPr>
                <w:rFonts w:ascii="Arial LatArm" w:hAnsi="Arial LatArm" w:cs="Calibri"/>
                <w:color w:val="000000"/>
                <w:sz w:val="22"/>
                <w:szCs w:val="22"/>
              </w:rPr>
              <w:t xml:space="preserve">  </w:t>
            </w:r>
            <w:r w:rsidRPr="00475A7E">
              <w:rPr>
                <w:rFonts w:ascii="Calibri" w:hAnsi="Calibri" w:cs="Calibri"/>
                <w:color w:val="000000"/>
                <w:sz w:val="22"/>
                <w:szCs w:val="22"/>
              </w:rPr>
              <w:t>Ф</w:t>
            </w:r>
            <w:r w:rsidRPr="00475A7E">
              <w:rPr>
                <w:rFonts w:ascii="Arial LatArm" w:hAnsi="Arial LatArm" w:cs="Calibri"/>
                <w:color w:val="000000"/>
                <w:sz w:val="22"/>
                <w:szCs w:val="22"/>
              </w:rPr>
              <w:t xml:space="preserve"> 76*3</w:t>
            </w:r>
            <w:r w:rsidRPr="00475A7E">
              <w:rPr>
                <w:rFonts w:ascii="Calibri" w:hAnsi="Calibri" w:cs="Calibri"/>
                <w:color w:val="000000"/>
                <w:sz w:val="22"/>
                <w:szCs w:val="22"/>
              </w:rPr>
              <w:t>мм</w:t>
            </w:r>
            <w:r w:rsidRPr="00475A7E">
              <w:rPr>
                <w:rFonts w:ascii="Arial LatArm" w:hAnsi="Arial LatArm" w:cs="Calibri"/>
                <w:color w:val="000000"/>
                <w:sz w:val="22"/>
                <w:szCs w:val="22"/>
              </w:rPr>
              <w:t xml:space="preserve">,  </w:t>
            </w:r>
          </w:p>
        </w:tc>
        <w:tc>
          <w:tcPr>
            <w:tcW w:w="6438" w:type="dxa"/>
            <w:vAlign w:val="center"/>
          </w:tcPr>
          <w:p w:rsidR="00475A7E" w:rsidRPr="009E7B4A" w:rsidRDefault="00475A7E" w:rsidP="00475A7E">
            <w:pPr>
              <w:widowControl w:val="0"/>
              <w:spacing w:after="120"/>
              <w:ind w:right="-7"/>
              <w:jc w:val="center"/>
              <w:rPr>
                <w:rFonts w:ascii="GHEA Grapalat" w:hAnsi="GHEA Grapalat"/>
                <w:szCs w:val="20"/>
              </w:rPr>
            </w:pPr>
            <w:r w:rsidRPr="009E7B4A">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9E7B4A" w:rsidRDefault="00475A7E" w:rsidP="00475A7E">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r w:rsidR="00475A7E" w:rsidRPr="009E7B4A" w:rsidTr="00A53506">
        <w:trPr>
          <w:jc w:val="center"/>
        </w:trPr>
        <w:tc>
          <w:tcPr>
            <w:tcW w:w="0" w:type="auto"/>
            <w:vAlign w:val="center"/>
          </w:tcPr>
          <w:p w:rsidR="00475A7E" w:rsidRPr="00475A7E" w:rsidRDefault="00475A7E" w:rsidP="00475A7E">
            <w:pPr>
              <w:jc w:val="center"/>
              <w:rPr>
                <w:rFonts w:ascii="GHEA Grapalat" w:hAnsi="GHEA Grapalat" w:cs="Arial"/>
                <w:sz w:val="22"/>
                <w:szCs w:val="22"/>
                <w:lang w:val="en-US"/>
              </w:rPr>
            </w:pPr>
            <w:r>
              <w:rPr>
                <w:rFonts w:ascii="GHEA Grapalat" w:hAnsi="GHEA Grapalat" w:cs="Arial"/>
                <w:sz w:val="22"/>
                <w:szCs w:val="22"/>
                <w:lang w:val="en-US"/>
              </w:rPr>
              <w:t>4</w:t>
            </w:r>
          </w:p>
        </w:tc>
        <w:tc>
          <w:tcPr>
            <w:tcW w:w="2315" w:type="dxa"/>
            <w:vAlign w:val="center"/>
          </w:tcPr>
          <w:p w:rsidR="00475A7E" w:rsidRDefault="00475A7E" w:rsidP="00475A7E">
            <w:pPr>
              <w:jc w:val="center"/>
              <w:rPr>
                <w:rFonts w:ascii="Arial Unicode" w:hAnsi="Arial Unicode" w:cs="Arial"/>
              </w:rPr>
            </w:pPr>
            <w:r>
              <w:rPr>
                <w:rFonts w:ascii="Arial Unicode" w:hAnsi="Arial Unicode" w:cs="Arial"/>
              </w:rPr>
              <w:t>44311160</w:t>
            </w:r>
          </w:p>
        </w:tc>
        <w:tc>
          <w:tcPr>
            <w:tcW w:w="3727" w:type="dxa"/>
            <w:vAlign w:val="center"/>
          </w:tcPr>
          <w:p w:rsidR="00475A7E" w:rsidRPr="00475A7E" w:rsidRDefault="00475A7E" w:rsidP="00475A7E">
            <w:pPr>
              <w:jc w:val="center"/>
              <w:rPr>
                <w:rFonts w:ascii="Arial LatArm" w:hAnsi="Arial LatArm" w:cs="Calibri"/>
                <w:sz w:val="22"/>
                <w:szCs w:val="22"/>
              </w:rPr>
            </w:pPr>
            <w:r w:rsidRPr="00475A7E">
              <w:rPr>
                <w:rFonts w:ascii="Arial LatArm" w:hAnsi="Arial LatArm" w:cs="Calibri"/>
                <w:sz w:val="22"/>
                <w:szCs w:val="22"/>
              </w:rPr>
              <w:t xml:space="preserve"> </w:t>
            </w:r>
            <w:r w:rsidRPr="00475A7E">
              <w:rPr>
                <w:rFonts w:ascii="Calibri" w:hAnsi="Calibri" w:cs="Calibri"/>
                <w:sz w:val="22"/>
                <w:szCs w:val="22"/>
              </w:rPr>
              <w:t>Арматура</w:t>
            </w:r>
            <w:r w:rsidRPr="00475A7E">
              <w:rPr>
                <w:rFonts w:ascii="Arial LatArm" w:hAnsi="Arial LatArm" w:cs="Calibri"/>
                <w:sz w:val="22"/>
                <w:szCs w:val="22"/>
              </w:rPr>
              <w:t xml:space="preserve"> A-III </w:t>
            </w:r>
            <w:r w:rsidRPr="00475A7E">
              <w:rPr>
                <w:rFonts w:ascii="Calibri" w:hAnsi="Calibri" w:cs="Calibri"/>
                <w:sz w:val="22"/>
                <w:szCs w:val="22"/>
              </w:rPr>
              <w:t>Ф</w:t>
            </w:r>
            <w:r w:rsidRPr="00475A7E">
              <w:rPr>
                <w:rFonts w:ascii="Arial LatArm" w:hAnsi="Arial LatArm" w:cs="Calibri"/>
                <w:sz w:val="22"/>
                <w:szCs w:val="22"/>
              </w:rPr>
              <w:t xml:space="preserve"> 16</w:t>
            </w:r>
            <w:r w:rsidRPr="00475A7E">
              <w:rPr>
                <w:rFonts w:ascii="Calibri" w:hAnsi="Calibri" w:cs="Calibri"/>
                <w:sz w:val="22"/>
                <w:szCs w:val="22"/>
              </w:rPr>
              <w:t>мм</w:t>
            </w:r>
            <w:r w:rsidRPr="00475A7E">
              <w:rPr>
                <w:rFonts w:ascii="Arial LatArm" w:hAnsi="Arial LatArm" w:cs="Calibri"/>
                <w:sz w:val="22"/>
                <w:szCs w:val="22"/>
              </w:rPr>
              <w:t xml:space="preserve">, </w:t>
            </w:r>
          </w:p>
        </w:tc>
        <w:tc>
          <w:tcPr>
            <w:tcW w:w="6438" w:type="dxa"/>
            <w:vAlign w:val="center"/>
          </w:tcPr>
          <w:p w:rsidR="00475A7E" w:rsidRPr="009E7B4A" w:rsidRDefault="00475A7E" w:rsidP="00475A7E">
            <w:pPr>
              <w:widowControl w:val="0"/>
              <w:spacing w:after="120"/>
              <w:ind w:right="-7"/>
              <w:jc w:val="center"/>
              <w:rPr>
                <w:rFonts w:ascii="GHEA Grapalat" w:hAnsi="GHEA Grapalat"/>
                <w:szCs w:val="20"/>
              </w:rPr>
            </w:pPr>
            <w:r w:rsidRPr="009E7B4A">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9E7B4A" w:rsidRDefault="00475A7E" w:rsidP="00475A7E">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r w:rsidR="00475A7E" w:rsidRPr="009E7B4A" w:rsidTr="00A53506">
        <w:trPr>
          <w:jc w:val="center"/>
        </w:trPr>
        <w:tc>
          <w:tcPr>
            <w:tcW w:w="0" w:type="auto"/>
            <w:vAlign w:val="center"/>
          </w:tcPr>
          <w:p w:rsidR="00475A7E" w:rsidRPr="009E7B4A" w:rsidRDefault="00475A7E" w:rsidP="00475A7E">
            <w:pPr>
              <w:jc w:val="center"/>
              <w:rPr>
                <w:rFonts w:ascii="GHEA Grapalat" w:hAnsi="GHEA Grapalat" w:cs="Arial"/>
                <w:sz w:val="22"/>
                <w:szCs w:val="22"/>
              </w:rPr>
            </w:pPr>
            <w:r>
              <w:rPr>
                <w:rFonts w:ascii="GHEA Grapalat" w:hAnsi="GHEA Grapalat" w:cs="Arial"/>
                <w:sz w:val="22"/>
                <w:szCs w:val="22"/>
              </w:rPr>
              <w:t>5</w:t>
            </w:r>
          </w:p>
        </w:tc>
        <w:tc>
          <w:tcPr>
            <w:tcW w:w="2315" w:type="dxa"/>
            <w:vAlign w:val="center"/>
          </w:tcPr>
          <w:p w:rsidR="00475A7E" w:rsidRDefault="00475A7E" w:rsidP="00475A7E">
            <w:pPr>
              <w:jc w:val="center"/>
              <w:rPr>
                <w:rFonts w:ascii="Arial Unicode" w:hAnsi="Arial Unicode" w:cs="Arial"/>
              </w:rPr>
            </w:pPr>
            <w:r>
              <w:rPr>
                <w:rFonts w:ascii="Arial Unicode" w:hAnsi="Arial Unicode" w:cs="Arial"/>
              </w:rPr>
              <w:t>44331300</w:t>
            </w:r>
          </w:p>
        </w:tc>
        <w:tc>
          <w:tcPr>
            <w:tcW w:w="3727" w:type="dxa"/>
            <w:vAlign w:val="center"/>
          </w:tcPr>
          <w:p w:rsidR="00475A7E" w:rsidRPr="00475A7E" w:rsidRDefault="00475A7E" w:rsidP="00475A7E">
            <w:pPr>
              <w:jc w:val="center"/>
              <w:rPr>
                <w:rFonts w:ascii="Arial LatArm" w:hAnsi="Arial LatArm" w:cs="Calibri"/>
                <w:sz w:val="22"/>
              </w:rPr>
            </w:pPr>
            <w:r w:rsidRPr="00475A7E">
              <w:rPr>
                <w:rFonts w:ascii="Calibri" w:hAnsi="Calibri" w:cs="Calibri"/>
                <w:sz w:val="22"/>
              </w:rPr>
              <w:t>Проволока</w:t>
            </w:r>
            <w:r w:rsidRPr="00475A7E">
              <w:rPr>
                <w:rFonts w:ascii="Arial LatArm" w:hAnsi="Arial LatArm" w:cs="Calibri"/>
                <w:sz w:val="22"/>
              </w:rPr>
              <w:t xml:space="preserve"> </w:t>
            </w:r>
            <w:r w:rsidRPr="00475A7E">
              <w:rPr>
                <w:rFonts w:ascii="Calibri" w:hAnsi="Calibri" w:cs="Calibri"/>
                <w:sz w:val="22"/>
              </w:rPr>
              <w:t>неотожженная</w:t>
            </w:r>
            <w:r w:rsidRPr="00475A7E">
              <w:rPr>
                <w:rFonts w:ascii="Arial LatArm" w:hAnsi="Arial LatArm" w:cs="Calibri"/>
                <w:sz w:val="22"/>
              </w:rPr>
              <w:t xml:space="preserve"> </w:t>
            </w:r>
          </w:p>
        </w:tc>
        <w:tc>
          <w:tcPr>
            <w:tcW w:w="6438" w:type="dxa"/>
            <w:vAlign w:val="center"/>
          </w:tcPr>
          <w:p w:rsidR="00475A7E" w:rsidRPr="009E7B4A" w:rsidRDefault="00475A7E" w:rsidP="00475A7E">
            <w:pPr>
              <w:widowControl w:val="0"/>
              <w:spacing w:after="120"/>
              <w:ind w:right="-7"/>
              <w:jc w:val="center"/>
              <w:rPr>
                <w:rFonts w:ascii="GHEA Grapalat" w:hAnsi="GHEA Grapalat"/>
                <w:szCs w:val="20"/>
              </w:rPr>
            </w:pPr>
            <w:r w:rsidRPr="009E7B4A">
              <w:rPr>
                <w:rFonts w:ascii="GHEA Grapalat" w:hAnsi="GHEA Grapalat"/>
                <w:sz w:val="22"/>
                <w:szCs w:val="22"/>
              </w:rPr>
              <w:t>Оплата производится в течение 5 (пяти) рабочих дней с момента принятия Покупателем товара.</w:t>
            </w:r>
          </w:p>
        </w:tc>
        <w:tc>
          <w:tcPr>
            <w:tcW w:w="1184" w:type="dxa"/>
            <w:vAlign w:val="center"/>
          </w:tcPr>
          <w:p w:rsidR="00475A7E" w:rsidRPr="009E7B4A" w:rsidRDefault="00475A7E" w:rsidP="00475A7E">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r w:rsidR="00A6672B" w:rsidRPr="009E7B4A" w:rsidTr="00A53506">
        <w:trPr>
          <w:jc w:val="center"/>
        </w:trPr>
        <w:tc>
          <w:tcPr>
            <w:tcW w:w="14768" w:type="dxa"/>
            <w:gridSpan w:val="4"/>
            <w:vAlign w:val="center"/>
          </w:tcPr>
          <w:p w:rsidR="00A6672B" w:rsidRPr="009E7B4A" w:rsidRDefault="00A6672B" w:rsidP="00A53506">
            <w:pPr>
              <w:widowControl w:val="0"/>
              <w:spacing w:after="120"/>
              <w:ind w:right="-7"/>
              <w:jc w:val="center"/>
              <w:rPr>
                <w:rFonts w:ascii="GHEA Grapalat" w:hAnsi="GHEA Grapalat"/>
                <w:szCs w:val="20"/>
              </w:rPr>
            </w:pPr>
          </w:p>
        </w:tc>
        <w:tc>
          <w:tcPr>
            <w:tcW w:w="1184" w:type="dxa"/>
            <w:vAlign w:val="center"/>
          </w:tcPr>
          <w:p w:rsidR="00A6672B" w:rsidRPr="009E7B4A" w:rsidRDefault="00A6672B" w:rsidP="00A53506">
            <w:pPr>
              <w:widowControl w:val="0"/>
              <w:spacing w:after="120"/>
              <w:ind w:right="-1"/>
              <w:jc w:val="center"/>
              <w:rPr>
                <w:rFonts w:ascii="GHEA Grapalat" w:hAnsi="GHEA Grapalat"/>
                <w:sz w:val="20"/>
                <w:szCs w:val="20"/>
              </w:rPr>
            </w:pPr>
            <w:r w:rsidRPr="009E7B4A">
              <w:rPr>
                <w:rFonts w:ascii="GHEA Grapalat" w:hAnsi="GHEA Grapalat"/>
                <w:sz w:val="20"/>
                <w:szCs w:val="20"/>
                <w:lang w:val="en-US"/>
              </w:rPr>
              <w:t>0</w:t>
            </w:r>
            <w:r w:rsidRPr="009E7B4A">
              <w:rPr>
                <w:rFonts w:ascii="GHEA Grapalat" w:hAnsi="GHEA Grapalat"/>
                <w:sz w:val="20"/>
                <w:szCs w:val="20"/>
              </w:rPr>
              <w:t>%</w:t>
            </w:r>
          </w:p>
        </w:tc>
      </w:tr>
    </w:tbl>
    <w:p w:rsidR="00A6672B" w:rsidRDefault="00A6672B" w:rsidP="00A6672B">
      <w:pPr>
        <w:pStyle w:val="FootnoteText"/>
        <w:widowControl w:val="0"/>
        <w:jc w:val="both"/>
        <w:rPr>
          <w:rFonts w:ascii="GHEA Grapalat" w:hAnsi="GHEA Grapalat"/>
          <w:i/>
          <w:lang w:val="en-US"/>
        </w:rPr>
      </w:pPr>
    </w:p>
    <w:p w:rsidR="00A6672B" w:rsidRPr="008842CE" w:rsidRDefault="00A6672B" w:rsidP="00A6672B">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FootnoteReference"/>
          <w:sz w:val="20"/>
          <w:szCs w:val="20"/>
        </w:rPr>
        <w:lastRenderedPageBreak/>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Pr>
          <w:rFonts w:ascii="GHEA Grapalat" w:hAnsi="GHEA Grapalat"/>
          <w:b/>
          <w:lang w:val="en-US"/>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475A7E">
        <w:rPr>
          <w:rFonts w:ascii="GHEA Grapalat" w:hAnsi="GHEA Grapalat"/>
          <w:b/>
          <w:lang w:val="en-US"/>
        </w:rPr>
        <w:t>6</w:t>
      </w:r>
      <w:r w:rsidR="00BE1A63">
        <w:rPr>
          <w:rFonts w:ascii="GHEA Grapalat" w:hAnsi="GHEA Grapalat"/>
          <w:b/>
        </w:rPr>
        <w:t>/</w:t>
      </w:r>
      <w:r w:rsidR="00475A7E">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w:t>
      </w:r>
      <w:r w:rsidR="00BE1A63">
        <w:rPr>
          <w:rFonts w:ascii="GHEA Grapalat" w:hAnsi="GHEA Grapalat"/>
          <w:b/>
        </w:rPr>
        <w:t>25/2</w:t>
      </w:r>
      <w:r w:rsidR="00A15594" w:rsidRPr="002D6242">
        <w:rPr>
          <w:rFonts w:ascii="GHEA Grapalat" w:hAnsi="GHEA Grapalat"/>
          <w:b/>
        </w:rPr>
        <w:t>3</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6"/>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F49" w:rsidRDefault="00F40F49">
      <w:r>
        <w:separator/>
      </w:r>
    </w:p>
  </w:endnote>
  <w:endnote w:type="continuationSeparator" w:id="0">
    <w:p w:rsidR="00F40F49" w:rsidRDefault="00F4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3A00">
          <w:rPr>
            <w:rFonts w:ascii="GHEA Grapalat" w:hAnsi="GHEA Grapalat"/>
            <w:noProof/>
            <w:sz w:val="24"/>
            <w:szCs w:val="24"/>
          </w:rPr>
          <w:t>74</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3A00">
          <w:rPr>
            <w:rFonts w:ascii="GHEA Grapalat" w:hAnsi="GHEA Grapalat"/>
            <w:noProof/>
            <w:sz w:val="24"/>
            <w:szCs w:val="24"/>
          </w:rPr>
          <w:t>93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F49" w:rsidRDefault="00F40F49">
      <w:r>
        <w:separator/>
      </w:r>
    </w:p>
  </w:footnote>
  <w:footnote w:type="continuationSeparator" w:id="0">
    <w:p w:rsidR="00F40F49" w:rsidRDefault="00F40F49">
      <w:r>
        <w:continuationSeparator/>
      </w:r>
    </w:p>
  </w:footnote>
  <w:footnote w:id="1">
    <w:p w:rsidR="008519C6" w:rsidRPr="00541313" w:rsidRDefault="008519C6" w:rsidP="008519C6">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519C6" w:rsidRPr="00DB4FE3" w:rsidRDefault="008519C6" w:rsidP="008519C6">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519C6" w:rsidRPr="00DB4FE3" w:rsidRDefault="008519C6" w:rsidP="008519C6">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519C6" w:rsidRDefault="008519C6" w:rsidP="008519C6">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519C6" w:rsidRPr="00D3436F" w:rsidRDefault="008519C6" w:rsidP="008519C6">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519C6" w:rsidRPr="008842CE" w:rsidRDefault="008519C6" w:rsidP="008519C6">
      <w:pPr>
        <w:pStyle w:val="FootnoteText"/>
        <w:widowControl w:val="0"/>
        <w:jc w:val="both"/>
        <w:rPr>
          <w:rFonts w:ascii="GHEA Grapalat" w:hAnsi="GHEA Grapalat"/>
          <w:lang w:val="af-ZA"/>
        </w:rPr>
      </w:pPr>
    </w:p>
    <w:p w:rsidR="008519C6" w:rsidRPr="008842CE" w:rsidRDefault="008519C6" w:rsidP="008519C6">
      <w:pPr>
        <w:pStyle w:val="FootnoteText"/>
        <w:widowControl w:val="0"/>
        <w:jc w:val="both"/>
        <w:rPr>
          <w:rFonts w:ascii="GHEA Grapalat" w:hAnsi="GHEA Grapalat"/>
          <w:lang w:val="af-ZA"/>
        </w:rPr>
      </w:pPr>
    </w:p>
  </w:footnote>
  <w:footnote w:id="2">
    <w:p w:rsidR="00A53506" w:rsidRPr="00CD6B60" w:rsidRDefault="00A5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53506" w:rsidRPr="00CD6B60" w:rsidRDefault="00A5350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53506" w:rsidRPr="00CA2B01" w:rsidRDefault="00A5350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A53506" w:rsidRPr="00CA2B01" w:rsidRDefault="00A5350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A53506" w:rsidRPr="00CA2B01" w:rsidRDefault="00A5350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A53506" w:rsidRPr="005D5092" w:rsidRDefault="00A53506"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A53506" w:rsidRPr="0034222E" w:rsidDel="00932115" w:rsidRDefault="00A5350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8519C6" w:rsidRPr="00D3436F" w:rsidRDefault="008519C6" w:rsidP="008519C6">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519C6" w:rsidRPr="000811C1" w:rsidRDefault="008519C6" w:rsidP="008519C6">
      <w:pPr>
        <w:pStyle w:val="FootnoteText"/>
        <w:rPr>
          <w:rFonts w:asciiTheme="minorHAnsi" w:hAnsiTheme="minorHAnsi"/>
        </w:rPr>
      </w:pPr>
    </w:p>
  </w:footnote>
  <w:footnote w:id="6">
    <w:p w:rsidR="00341DD2" w:rsidRDefault="00341DD2" w:rsidP="00341DD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341DD2" w:rsidRDefault="00341DD2" w:rsidP="00341DD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341DD2" w:rsidRPr="00EE76ED" w:rsidRDefault="00341DD2" w:rsidP="00341DD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341DD2" w:rsidRPr="002C2499" w:rsidRDefault="00341DD2" w:rsidP="00341DD2">
      <w:pPr>
        <w:pStyle w:val="FootnoteText"/>
        <w:jc w:val="both"/>
      </w:pPr>
    </w:p>
    <w:p w:rsidR="00341DD2" w:rsidRPr="000811C1" w:rsidRDefault="00341DD2" w:rsidP="00341DD2">
      <w:pPr>
        <w:pStyle w:val="FootnoteText"/>
        <w:rPr>
          <w:rFonts w:asciiTheme="minorHAnsi" w:hAnsiTheme="minorHAnsi"/>
        </w:rPr>
      </w:pPr>
    </w:p>
  </w:footnote>
  <w:footnote w:id="7">
    <w:p w:rsidR="00A53506" w:rsidRPr="00FE2AA4" w:rsidRDefault="00A5350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A53506" w:rsidRPr="008842CE" w:rsidRDefault="00A5350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53506" w:rsidRPr="000811C1" w:rsidRDefault="00A53506">
      <w:pPr>
        <w:pStyle w:val="FootnoteText"/>
        <w:rPr>
          <w:lang w:val="af-ZA"/>
        </w:rPr>
      </w:pPr>
    </w:p>
  </w:footnote>
  <w:footnote w:id="9">
    <w:p w:rsidR="00FC21C0" w:rsidRPr="00D841D0" w:rsidRDefault="00FC21C0" w:rsidP="00FC21C0">
      <w:pPr>
        <w:pStyle w:val="FootnoteText"/>
        <w:jc w:val="both"/>
        <w:rPr>
          <w:rFonts w:ascii="GHEA Grapalat" w:hAnsi="GHEA Grapalat"/>
          <w:i/>
          <w:lang w:val="af-ZA"/>
        </w:rPr>
      </w:pPr>
    </w:p>
    <w:p w:rsidR="00FC21C0" w:rsidRPr="002227A9" w:rsidRDefault="00FC21C0" w:rsidP="00FC21C0">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FC21C0" w:rsidRPr="00636142" w:rsidRDefault="00FC21C0" w:rsidP="00FC21C0">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FC21C0" w:rsidRPr="0092041F" w:rsidRDefault="00FC21C0" w:rsidP="00FC21C0">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FC21C0" w:rsidRPr="0092041F" w:rsidRDefault="00FC21C0" w:rsidP="00FC21C0">
      <w:pPr>
        <w:pStyle w:val="FootnoteText"/>
        <w:jc w:val="both"/>
        <w:rPr>
          <w:rFonts w:ascii="GHEA Grapalat" w:hAnsi="GHEA Grapalat"/>
          <w:i/>
        </w:rPr>
      </w:pPr>
    </w:p>
  </w:footnote>
  <w:footnote w:id="10">
    <w:p w:rsidR="00FC21C0" w:rsidRPr="004A4643" w:rsidRDefault="00FC21C0" w:rsidP="00FC21C0">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A53506" w:rsidRPr="008E4439" w:rsidRDefault="00A53506"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53506" w:rsidRPr="000811C1" w:rsidRDefault="00A53506" w:rsidP="003A4A85">
      <w:pPr>
        <w:pStyle w:val="FootnoteText"/>
        <w:rPr>
          <w:rFonts w:ascii="Sylfaen" w:hAnsi="Sylfaen"/>
          <w:sz w:val="18"/>
          <w:szCs w:val="18"/>
        </w:rPr>
      </w:pPr>
    </w:p>
  </w:footnote>
  <w:footnote w:id="12">
    <w:p w:rsidR="00A53506" w:rsidRPr="00A31673" w:rsidRDefault="00A5350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D83A00" w:rsidRPr="00DE7706" w:rsidRDefault="00D83A00" w:rsidP="00D83A0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A53506" w:rsidRPr="008416BA" w:rsidRDefault="00A53506"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53506" w:rsidRDefault="00A53506" w:rsidP="00A6672B">
      <w:pPr>
        <w:jc w:val="both"/>
      </w:pP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53506" w:rsidRDefault="00A53506" w:rsidP="00A6672B">
      <w:pPr>
        <w:jc w:val="both"/>
        <w:rPr>
          <w:rFonts w:asciiTheme="minorHAnsi" w:hAnsiTheme="minorHAnsi"/>
          <w:lang w:val="af-ZA"/>
        </w:rPr>
      </w:pPr>
    </w:p>
  </w:footnote>
  <w:footnote w:id="15">
    <w:p w:rsidR="00A53506" w:rsidRPr="00D3436F" w:rsidRDefault="00A53506"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53506" w:rsidRPr="00D3436F" w:rsidRDefault="00A53506" w:rsidP="00A6672B">
      <w:pPr>
        <w:pStyle w:val="FootnoteText"/>
        <w:rPr>
          <w:lang w:val="es-ES"/>
        </w:rPr>
      </w:pPr>
    </w:p>
  </w:footnote>
  <w:footnote w:id="16">
    <w:p w:rsidR="00A53506" w:rsidRPr="008842CE" w:rsidRDefault="00A53506" w:rsidP="00A6672B">
      <w:pPr>
        <w:pStyle w:val="FootnoteText"/>
        <w:jc w:val="both"/>
      </w:pPr>
    </w:p>
  </w:footnote>
  <w:footnote w:id="17">
    <w:p w:rsidR="00A53506" w:rsidRPr="008842CE" w:rsidRDefault="00A53506" w:rsidP="00A6672B">
      <w:pPr>
        <w:pStyle w:val="FootnoteText"/>
        <w:jc w:val="both"/>
      </w:pPr>
    </w:p>
  </w:footnote>
  <w:footnote w:id="18">
    <w:p w:rsidR="00A53506" w:rsidRPr="00D3436F" w:rsidRDefault="00A53506"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A53506" w:rsidRPr="00402BC3" w:rsidRDefault="00A53506"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53506" w:rsidRPr="00552088" w:rsidRDefault="00A53506"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3506" w:rsidRPr="00D3436F" w:rsidRDefault="00A53506" w:rsidP="00A6672B">
      <w:pPr>
        <w:pStyle w:val="FootnoteText"/>
        <w:rPr>
          <w:lang w:val="hy-AM"/>
        </w:rPr>
      </w:pPr>
    </w:p>
  </w:footnote>
  <w:footnote w:id="20">
    <w:p w:rsidR="00A53506" w:rsidRPr="00D3436F" w:rsidRDefault="00A53506"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A53506" w:rsidRPr="008842CE" w:rsidRDefault="00A53506"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3506" w:rsidRPr="00D3436F" w:rsidRDefault="00A53506"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7C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7EF"/>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1A"/>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0C"/>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6F67"/>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892"/>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242"/>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300C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DD2"/>
    <w:rsid w:val="00341ED4"/>
    <w:rsid w:val="0034222E"/>
    <w:rsid w:val="003427DF"/>
    <w:rsid w:val="003436A5"/>
    <w:rsid w:val="003436D6"/>
    <w:rsid w:val="00345909"/>
    <w:rsid w:val="003468B8"/>
    <w:rsid w:val="0034742C"/>
    <w:rsid w:val="00347499"/>
    <w:rsid w:val="003475E1"/>
    <w:rsid w:val="0034777A"/>
    <w:rsid w:val="003500D1"/>
    <w:rsid w:val="00350210"/>
    <w:rsid w:val="00351797"/>
    <w:rsid w:val="00351A3E"/>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D9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A7E"/>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953"/>
    <w:rsid w:val="004F3B83"/>
    <w:rsid w:val="004F3C4E"/>
    <w:rsid w:val="004F3D95"/>
    <w:rsid w:val="004F4D14"/>
    <w:rsid w:val="004F5190"/>
    <w:rsid w:val="004F5518"/>
    <w:rsid w:val="004F5616"/>
    <w:rsid w:val="004F709A"/>
    <w:rsid w:val="004F78B4"/>
    <w:rsid w:val="004F78EF"/>
    <w:rsid w:val="004F7933"/>
    <w:rsid w:val="00501516"/>
    <w:rsid w:val="0050161D"/>
    <w:rsid w:val="005020A2"/>
    <w:rsid w:val="00502346"/>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76C"/>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A1E"/>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CEF"/>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4D88"/>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DE6"/>
    <w:rsid w:val="007B6811"/>
    <w:rsid w:val="007B6D84"/>
    <w:rsid w:val="007B7815"/>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DCD"/>
    <w:rsid w:val="007C5F44"/>
    <w:rsid w:val="007C6CF3"/>
    <w:rsid w:val="007C6F4D"/>
    <w:rsid w:val="007D02FE"/>
    <w:rsid w:val="007D0927"/>
    <w:rsid w:val="007D0C96"/>
    <w:rsid w:val="007D1008"/>
    <w:rsid w:val="007D1213"/>
    <w:rsid w:val="007D12B1"/>
    <w:rsid w:val="007D13EE"/>
    <w:rsid w:val="007D1692"/>
    <w:rsid w:val="007D16BB"/>
    <w:rsid w:val="007D2AB2"/>
    <w:rsid w:val="007D2B56"/>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19C6"/>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29D"/>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E7B4A"/>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9FC"/>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594"/>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A4D"/>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1AD"/>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58E"/>
    <w:rsid w:val="00BF762F"/>
    <w:rsid w:val="00BF79C6"/>
    <w:rsid w:val="00C003F5"/>
    <w:rsid w:val="00C008F7"/>
    <w:rsid w:val="00C00E33"/>
    <w:rsid w:val="00C010D8"/>
    <w:rsid w:val="00C01BEF"/>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D2A"/>
    <w:rsid w:val="00D57126"/>
    <w:rsid w:val="00D57531"/>
    <w:rsid w:val="00D60E8B"/>
    <w:rsid w:val="00D612BC"/>
    <w:rsid w:val="00D61842"/>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A00"/>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49AA"/>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0F49"/>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8C0"/>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46"/>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DFF"/>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1C0"/>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narine.abrahamyan@yerevan.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rine.abrahamyan@yerevan.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8ED55-4825-440F-9553-EC002E9C1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93</Pages>
  <Words>23508</Words>
  <Characters>133998</Characters>
  <Application>Microsoft Office Word</Application>
  <DocSecurity>0</DocSecurity>
  <Lines>1116</Lines>
  <Paragraphs>314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157192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Armenfin</cp:lastModifiedBy>
  <cp:revision>1424</cp:revision>
  <cp:lastPrinted>2018-02-16T07:12:00Z</cp:lastPrinted>
  <dcterms:created xsi:type="dcterms:W3CDTF">2019-10-28T07:04:00Z</dcterms:created>
  <dcterms:modified xsi:type="dcterms:W3CDTF">2025-12-15T10:59:00Z</dcterms:modified>
</cp:coreProperties>
</file>